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170"/>
        <w:gridCol w:w="6390"/>
      </w:tblGrid>
      <w:tr w:rsidR="00067FE2" w14:paraId="02891F75" w14:textId="77777777" w:rsidTr="00CD600A">
        <w:tc>
          <w:tcPr>
            <w:tcW w:w="1620" w:type="dxa"/>
            <w:tcBorders>
              <w:bottom w:val="single" w:sz="4" w:space="0" w:color="auto"/>
            </w:tcBorders>
            <w:shd w:val="clear" w:color="auto" w:fill="FFFFFF"/>
            <w:vAlign w:val="center"/>
          </w:tcPr>
          <w:p w14:paraId="2DA4BFB4" w14:textId="2B9AC2E9" w:rsidR="00067FE2" w:rsidRDefault="005E1113" w:rsidP="00CA1FBB">
            <w:pPr>
              <w:pStyle w:val="Header"/>
              <w:spacing w:before="120" w:after="120"/>
            </w:pPr>
            <w:r>
              <w:t>P</w:t>
            </w:r>
            <w:r w:rsidR="00C76A2C">
              <w:t>G</w:t>
            </w:r>
            <w:r w:rsidR="00067FE2">
              <w:t>RR Number</w:t>
            </w:r>
          </w:p>
        </w:tc>
        <w:tc>
          <w:tcPr>
            <w:tcW w:w="1260" w:type="dxa"/>
            <w:tcBorders>
              <w:bottom w:val="single" w:sz="4" w:space="0" w:color="auto"/>
            </w:tcBorders>
            <w:vAlign w:val="center"/>
          </w:tcPr>
          <w:p w14:paraId="245B2346" w14:textId="35CFCBA4" w:rsidR="00067FE2" w:rsidRDefault="000532E1" w:rsidP="0048411F">
            <w:pPr>
              <w:pStyle w:val="Header"/>
              <w:spacing w:before="120" w:after="120"/>
              <w:jc w:val="center"/>
            </w:pPr>
            <w:hyperlink r:id="rId8" w:history="1">
              <w:r w:rsidRPr="000532E1">
                <w:rPr>
                  <w:rStyle w:val="Hyperlink"/>
                </w:rPr>
                <w:t>127</w:t>
              </w:r>
            </w:hyperlink>
          </w:p>
        </w:tc>
        <w:tc>
          <w:tcPr>
            <w:tcW w:w="1170" w:type="dxa"/>
            <w:tcBorders>
              <w:bottom w:val="single" w:sz="4" w:space="0" w:color="auto"/>
            </w:tcBorders>
            <w:shd w:val="clear" w:color="auto" w:fill="FFFFFF"/>
            <w:vAlign w:val="center"/>
          </w:tcPr>
          <w:p w14:paraId="576507D3" w14:textId="77777777" w:rsidR="00067FE2" w:rsidRDefault="005E1113" w:rsidP="00CA1FBB">
            <w:pPr>
              <w:pStyle w:val="Header"/>
              <w:spacing w:before="120" w:after="120"/>
            </w:pPr>
            <w:r>
              <w:t>P</w:t>
            </w:r>
            <w:r w:rsidR="00C76A2C">
              <w:t>G</w:t>
            </w:r>
            <w:r w:rsidR="00067FE2">
              <w:t>R</w:t>
            </w:r>
            <w:r w:rsidR="00C76A2C">
              <w:t>R</w:t>
            </w:r>
            <w:r w:rsidR="00067FE2">
              <w:t xml:space="preserve"> Title</w:t>
            </w:r>
          </w:p>
        </w:tc>
        <w:tc>
          <w:tcPr>
            <w:tcW w:w="6390" w:type="dxa"/>
            <w:tcBorders>
              <w:bottom w:val="single" w:sz="4" w:space="0" w:color="auto"/>
            </w:tcBorders>
            <w:vAlign w:val="center"/>
          </w:tcPr>
          <w:p w14:paraId="59EA09DC" w14:textId="5B25C795" w:rsidR="00067FE2" w:rsidRPr="00CA1FBB" w:rsidRDefault="002E0C12" w:rsidP="00CA1FBB">
            <w:pPr>
              <w:pStyle w:val="Header"/>
              <w:spacing w:before="120" w:after="120"/>
            </w:pPr>
            <w:r>
              <w:t>Addition of Proposed Generation to the Planning Models</w:t>
            </w:r>
          </w:p>
        </w:tc>
      </w:tr>
      <w:tr w:rsidR="00067FE2" w:rsidRPr="00E01925" w14:paraId="61F073EE" w14:textId="77777777" w:rsidTr="00CD600A">
        <w:trPr>
          <w:trHeight w:val="359"/>
        </w:trPr>
        <w:tc>
          <w:tcPr>
            <w:tcW w:w="2880" w:type="dxa"/>
            <w:gridSpan w:val="2"/>
            <w:tcBorders>
              <w:left w:val="nil"/>
              <w:right w:val="nil"/>
            </w:tcBorders>
            <w:shd w:val="clear" w:color="auto" w:fill="FFFFFF"/>
            <w:vAlign w:val="center"/>
          </w:tcPr>
          <w:p w14:paraId="61887982" w14:textId="50E75E2A" w:rsidR="00067FE2" w:rsidRPr="00E01925" w:rsidRDefault="00067FE2" w:rsidP="00CA1FBB">
            <w:pPr>
              <w:pStyle w:val="Header"/>
              <w:spacing w:before="120" w:after="120"/>
              <w:rPr>
                <w:bCs w:val="0"/>
              </w:rPr>
            </w:pPr>
          </w:p>
        </w:tc>
        <w:tc>
          <w:tcPr>
            <w:tcW w:w="7560" w:type="dxa"/>
            <w:gridSpan w:val="2"/>
            <w:tcBorders>
              <w:left w:val="nil"/>
              <w:right w:val="nil"/>
            </w:tcBorders>
            <w:vAlign w:val="center"/>
          </w:tcPr>
          <w:p w14:paraId="4BAA5E4C" w14:textId="534737EB" w:rsidR="00067FE2" w:rsidRPr="00E01925" w:rsidRDefault="00067FE2" w:rsidP="00CA1FBB">
            <w:pPr>
              <w:pStyle w:val="NormalArial"/>
              <w:spacing w:before="120" w:after="120"/>
            </w:pPr>
          </w:p>
        </w:tc>
      </w:tr>
      <w:tr w:rsidR="00067FE2" w14:paraId="3EEEF175" w14:textId="77777777" w:rsidTr="00CD600A">
        <w:trPr>
          <w:trHeight w:val="548"/>
        </w:trPr>
        <w:tc>
          <w:tcPr>
            <w:tcW w:w="2880" w:type="dxa"/>
            <w:gridSpan w:val="2"/>
            <w:tcBorders>
              <w:bottom w:val="single" w:sz="4" w:space="0" w:color="auto"/>
            </w:tcBorders>
            <w:shd w:val="clear" w:color="auto" w:fill="FFFFFF"/>
            <w:vAlign w:val="center"/>
          </w:tcPr>
          <w:p w14:paraId="609C67FF" w14:textId="6F600FB3" w:rsidR="00067FE2" w:rsidRPr="00CD600A" w:rsidRDefault="00CD600A" w:rsidP="00F44236">
            <w:pPr>
              <w:pStyle w:val="NormalArial"/>
              <w:rPr>
                <w:b/>
                <w:bCs/>
              </w:rPr>
            </w:pPr>
            <w:r w:rsidRPr="00CD600A">
              <w:rPr>
                <w:b/>
                <w:bCs/>
              </w:rPr>
              <w:t>Date Posted</w:t>
            </w:r>
          </w:p>
        </w:tc>
        <w:tc>
          <w:tcPr>
            <w:tcW w:w="7560" w:type="dxa"/>
            <w:gridSpan w:val="2"/>
            <w:tcBorders>
              <w:bottom w:val="single" w:sz="4" w:space="0" w:color="auto"/>
            </w:tcBorders>
            <w:vAlign w:val="center"/>
          </w:tcPr>
          <w:p w14:paraId="6B4E891C" w14:textId="51F1AA23" w:rsidR="00067FE2" w:rsidRDefault="00542A73" w:rsidP="00F44236">
            <w:pPr>
              <w:pStyle w:val="NormalArial"/>
            </w:pPr>
            <w:r>
              <w:t xml:space="preserve">October </w:t>
            </w:r>
            <w:r w:rsidR="00DA41C9">
              <w:t>21</w:t>
            </w:r>
            <w:r>
              <w:t>, 2025</w:t>
            </w:r>
          </w:p>
        </w:tc>
      </w:tr>
      <w:tr w:rsidR="009D17F0" w14:paraId="21AE509C" w14:textId="77777777" w:rsidTr="00CD600A">
        <w:trPr>
          <w:trHeight w:val="494"/>
        </w:trPr>
        <w:tc>
          <w:tcPr>
            <w:tcW w:w="2880" w:type="dxa"/>
            <w:gridSpan w:val="2"/>
            <w:tcBorders>
              <w:left w:val="nil"/>
              <w:right w:val="nil"/>
            </w:tcBorders>
            <w:shd w:val="clear" w:color="auto" w:fill="FFFFFF"/>
            <w:vAlign w:val="center"/>
          </w:tcPr>
          <w:p w14:paraId="6FB1D9C3" w14:textId="2C74E13E" w:rsidR="009D17F0" w:rsidRDefault="009D17F0" w:rsidP="00CA1FBB">
            <w:pPr>
              <w:pStyle w:val="Header"/>
              <w:spacing w:before="120" w:after="120"/>
            </w:pPr>
          </w:p>
        </w:tc>
        <w:tc>
          <w:tcPr>
            <w:tcW w:w="7560" w:type="dxa"/>
            <w:gridSpan w:val="2"/>
            <w:tcBorders>
              <w:left w:val="nil"/>
              <w:right w:val="nil"/>
            </w:tcBorders>
            <w:vAlign w:val="center"/>
          </w:tcPr>
          <w:p w14:paraId="14FBF9E4" w14:textId="3FD36921" w:rsidR="009D17F0" w:rsidRPr="00FB509B" w:rsidRDefault="009D17F0" w:rsidP="00CA1FBB">
            <w:pPr>
              <w:pStyle w:val="NormalArial"/>
              <w:spacing w:before="120" w:after="120"/>
            </w:pPr>
          </w:p>
        </w:tc>
      </w:tr>
      <w:tr w:rsidR="00CD600A" w14:paraId="0A3884D4" w14:textId="77777777" w:rsidTr="00CD600A">
        <w:trPr>
          <w:trHeight w:val="629"/>
        </w:trPr>
        <w:tc>
          <w:tcPr>
            <w:tcW w:w="10440" w:type="dxa"/>
            <w:gridSpan w:val="4"/>
            <w:shd w:val="clear" w:color="auto" w:fill="FFFFFF"/>
            <w:vAlign w:val="center"/>
          </w:tcPr>
          <w:p w14:paraId="267FA70E" w14:textId="41F078F0" w:rsidR="00CD600A" w:rsidRPr="00CD600A" w:rsidRDefault="00CD600A" w:rsidP="00B70A8E">
            <w:pPr>
              <w:pStyle w:val="normalarial0"/>
              <w:spacing w:before="0" w:beforeAutospacing="0" w:after="0" w:afterAutospacing="0"/>
              <w:jc w:val="center"/>
              <w:rPr>
                <w:rFonts w:ascii="Arial" w:hAnsi="Arial" w:cs="Arial"/>
              </w:rPr>
            </w:pPr>
            <w:r w:rsidRPr="00CD600A">
              <w:rPr>
                <w:rFonts w:ascii="Arial" w:hAnsi="Arial" w:cs="Arial"/>
                <w:b/>
                <w:bCs/>
              </w:rPr>
              <w:t>Submitter’s Information</w:t>
            </w:r>
          </w:p>
        </w:tc>
      </w:tr>
      <w:tr w:rsidR="00CD600A" w14:paraId="3A23854E" w14:textId="77777777" w:rsidTr="00CD600A">
        <w:trPr>
          <w:trHeight w:val="518"/>
        </w:trPr>
        <w:tc>
          <w:tcPr>
            <w:tcW w:w="2880" w:type="dxa"/>
            <w:gridSpan w:val="2"/>
            <w:shd w:val="clear" w:color="auto" w:fill="FFFFFF"/>
            <w:vAlign w:val="center"/>
          </w:tcPr>
          <w:p w14:paraId="354C6A18" w14:textId="7CA3B571" w:rsidR="00CD600A" w:rsidRDefault="00CD600A" w:rsidP="00CD600A">
            <w:pPr>
              <w:pStyle w:val="Header"/>
              <w:spacing w:before="120" w:after="120"/>
            </w:pPr>
            <w:r>
              <w:t>Name</w:t>
            </w:r>
          </w:p>
        </w:tc>
        <w:tc>
          <w:tcPr>
            <w:tcW w:w="7560" w:type="dxa"/>
            <w:gridSpan w:val="2"/>
            <w:vAlign w:val="center"/>
          </w:tcPr>
          <w:p w14:paraId="4F8EF395" w14:textId="4F4FDF83" w:rsidR="00CD600A" w:rsidRPr="00FB509B" w:rsidRDefault="00FD1EA5" w:rsidP="00CD600A">
            <w:pPr>
              <w:pStyle w:val="NormalArial"/>
              <w:spacing w:before="120" w:after="120"/>
            </w:pPr>
            <w:r>
              <w:t>Ping Yan; Jameson Haesler</w:t>
            </w:r>
          </w:p>
        </w:tc>
      </w:tr>
      <w:tr w:rsidR="00FD1EA5" w14:paraId="03A490BA" w14:textId="77777777" w:rsidTr="00CD600A">
        <w:trPr>
          <w:trHeight w:val="518"/>
        </w:trPr>
        <w:tc>
          <w:tcPr>
            <w:tcW w:w="2880" w:type="dxa"/>
            <w:gridSpan w:val="2"/>
            <w:shd w:val="clear" w:color="auto" w:fill="FFFFFF"/>
            <w:vAlign w:val="center"/>
          </w:tcPr>
          <w:p w14:paraId="7FBDC392" w14:textId="2ABA1E04" w:rsidR="00FD1EA5" w:rsidRDefault="00FD1EA5" w:rsidP="00FD1EA5">
            <w:pPr>
              <w:pStyle w:val="Header"/>
              <w:spacing w:before="120" w:after="120"/>
            </w:pPr>
            <w:r>
              <w:t>E-mail Address</w:t>
            </w:r>
          </w:p>
        </w:tc>
        <w:tc>
          <w:tcPr>
            <w:tcW w:w="7560" w:type="dxa"/>
            <w:gridSpan w:val="2"/>
            <w:vAlign w:val="center"/>
          </w:tcPr>
          <w:p w14:paraId="2E04A7C2" w14:textId="1AB5C367" w:rsidR="00FD1EA5" w:rsidRPr="00FB509B" w:rsidRDefault="00FD1EA5" w:rsidP="00FD1EA5">
            <w:pPr>
              <w:pStyle w:val="NormalArial"/>
              <w:spacing w:before="120" w:after="120"/>
            </w:pPr>
            <w:hyperlink r:id="rId9" w:history="1">
              <w:r w:rsidRPr="00C00152">
                <w:rPr>
                  <w:rStyle w:val="Hyperlink"/>
                </w:rPr>
                <w:t>Ping.Yan@ercot.com</w:t>
              </w:r>
            </w:hyperlink>
            <w:r>
              <w:t xml:space="preserve">; </w:t>
            </w:r>
            <w:hyperlink r:id="rId10" w:history="1">
              <w:r w:rsidRPr="00C15B78">
                <w:rPr>
                  <w:rStyle w:val="Hyperlink"/>
                </w:rPr>
                <w:t>Jameson.Haesler@ercot.com</w:t>
              </w:r>
            </w:hyperlink>
            <w:r>
              <w:t xml:space="preserve"> </w:t>
            </w:r>
          </w:p>
        </w:tc>
      </w:tr>
      <w:tr w:rsidR="00FD1EA5" w14:paraId="62010564" w14:textId="77777777" w:rsidTr="00625E5D">
        <w:trPr>
          <w:trHeight w:val="518"/>
        </w:trPr>
        <w:tc>
          <w:tcPr>
            <w:tcW w:w="2880" w:type="dxa"/>
            <w:gridSpan w:val="2"/>
            <w:shd w:val="clear" w:color="auto" w:fill="FFFFFF"/>
            <w:vAlign w:val="center"/>
          </w:tcPr>
          <w:p w14:paraId="5B50DB7A" w14:textId="3F8EBAE2" w:rsidR="00FD1EA5" w:rsidRDefault="00FD1EA5" w:rsidP="00FD1EA5">
            <w:pPr>
              <w:pStyle w:val="Header"/>
            </w:pPr>
            <w:r>
              <w:t>Company</w:t>
            </w:r>
          </w:p>
        </w:tc>
        <w:tc>
          <w:tcPr>
            <w:tcW w:w="7560" w:type="dxa"/>
            <w:gridSpan w:val="2"/>
            <w:vAlign w:val="center"/>
          </w:tcPr>
          <w:p w14:paraId="22744829" w14:textId="1B6FE9EE" w:rsidR="00FD1EA5" w:rsidRPr="00CA1FBB" w:rsidRDefault="00FD1EA5" w:rsidP="00B70A8E">
            <w:pPr>
              <w:pStyle w:val="NormalArial"/>
              <w:rPr>
                <w:i/>
                <w:sz w:val="20"/>
                <w:szCs w:val="20"/>
              </w:rPr>
            </w:pPr>
            <w:r>
              <w:t>Electric Reliability Council of Texas, Inc. (</w:t>
            </w:r>
            <w:r w:rsidRPr="00DD2272">
              <w:t>ERCOT</w:t>
            </w:r>
            <w:r>
              <w:t>)</w:t>
            </w:r>
          </w:p>
        </w:tc>
      </w:tr>
      <w:tr w:rsidR="00FD1EA5" w14:paraId="27C2730B" w14:textId="77777777" w:rsidTr="00CD600A">
        <w:trPr>
          <w:trHeight w:val="518"/>
        </w:trPr>
        <w:tc>
          <w:tcPr>
            <w:tcW w:w="2880" w:type="dxa"/>
            <w:gridSpan w:val="2"/>
            <w:shd w:val="clear" w:color="auto" w:fill="FFFFFF"/>
            <w:vAlign w:val="center"/>
          </w:tcPr>
          <w:p w14:paraId="5C38A584" w14:textId="74A76BE3" w:rsidR="00FD1EA5" w:rsidRDefault="00FD1EA5" w:rsidP="00FD1EA5">
            <w:pPr>
              <w:pStyle w:val="Header"/>
              <w:spacing w:before="120" w:after="120"/>
            </w:pPr>
            <w:r>
              <w:t>Phone Number</w:t>
            </w:r>
          </w:p>
        </w:tc>
        <w:tc>
          <w:tcPr>
            <w:tcW w:w="7560" w:type="dxa"/>
            <w:gridSpan w:val="2"/>
            <w:vAlign w:val="center"/>
          </w:tcPr>
          <w:p w14:paraId="0432B124" w14:textId="4985D3D8" w:rsidR="00FD1EA5" w:rsidRPr="00FD1EA5" w:rsidRDefault="00FD1EA5" w:rsidP="00FD1EA5">
            <w:pPr>
              <w:spacing w:before="120" w:after="120"/>
              <w:rPr>
                <w:rFonts w:ascii="Arial" w:hAnsi="Arial" w:cs="Arial"/>
              </w:rPr>
            </w:pPr>
            <w:r w:rsidRPr="00FD1EA5">
              <w:rPr>
                <w:rFonts w:ascii="Arial" w:hAnsi="Arial" w:cs="Arial"/>
              </w:rPr>
              <w:t>512-248-4153 (Ping); 512-248-475 (Jameson)</w:t>
            </w:r>
          </w:p>
        </w:tc>
      </w:tr>
      <w:tr w:rsidR="00FD1EA5" w14:paraId="2FC17A22" w14:textId="77777777" w:rsidTr="00CD600A">
        <w:trPr>
          <w:trHeight w:val="518"/>
        </w:trPr>
        <w:tc>
          <w:tcPr>
            <w:tcW w:w="2880" w:type="dxa"/>
            <w:gridSpan w:val="2"/>
            <w:shd w:val="clear" w:color="auto" w:fill="FFFFFF"/>
            <w:vAlign w:val="center"/>
          </w:tcPr>
          <w:p w14:paraId="53BDD1C9" w14:textId="7A3CA059" w:rsidR="00FD1EA5" w:rsidRDefault="00FD1EA5" w:rsidP="00FD1EA5">
            <w:pPr>
              <w:pStyle w:val="Header"/>
              <w:spacing w:before="120" w:after="120"/>
            </w:pPr>
            <w:r>
              <w:t>Cell Number</w:t>
            </w:r>
          </w:p>
        </w:tc>
        <w:tc>
          <w:tcPr>
            <w:tcW w:w="7560" w:type="dxa"/>
            <w:gridSpan w:val="2"/>
            <w:vAlign w:val="center"/>
          </w:tcPr>
          <w:p w14:paraId="3425F8AB" w14:textId="32C2669D" w:rsidR="00FD1EA5" w:rsidRPr="00E45043" w:rsidRDefault="00FD1EA5" w:rsidP="00FD1EA5">
            <w:pPr>
              <w:spacing w:before="120" w:after="120"/>
              <w:rPr>
                <w:rFonts w:ascii="Arial" w:hAnsi="Arial" w:cs="Arial"/>
              </w:rPr>
            </w:pPr>
          </w:p>
        </w:tc>
      </w:tr>
      <w:tr w:rsidR="00FD1EA5" w14:paraId="00C8725E" w14:textId="77777777" w:rsidTr="00CD600A">
        <w:trPr>
          <w:trHeight w:val="518"/>
        </w:trPr>
        <w:tc>
          <w:tcPr>
            <w:tcW w:w="2880" w:type="dxa"/>
            <w:gridSpan w:val="2"/>
            <w:shd w:val="clear" w:color="auto" w:fill="FFFFFF"/>
            <w:vAlign w:val="center"/>
          </w:tcPr>
          <w:p w14:paraId="1AF987E1" w14:textId="02E06EAC" w:rsidR="00FD1EA5" w:rsidRDefault="00FD1EA5" w:rsidP="00FD1EA5">
            <w:pPr>
              <w:pStyle w:val="Header"/>
              <w:spacing w:before="120" w:after="120"/>
            </w:pPr>
            <w:r>
              <w:t>Market Segment</w:t>
            </w:r>
          </w:p>
        </w:tc>
        <w:tc>
          <w:tcPr>
            <w:tcW w:w="7560" w:type="dxa"/>
            <w:gridSpan w:val="2"/>
            <w:vAlign w:val="center"/>
          </w:tcPr>
          <w:p w14:paraId="71DE8605" w14:textId="6B16055B" w:rsidR="00FD1EA5" w:rsidRPr="00FD1EA5" w:rsidRDefault="00FD1EA5" w:rsidP="00FD1EA5">
            <w:pPr>
              <w:spacing w:before="120" w:after="120"/>
              <w:rPr>
                <w:rFonts w:ascii="Arial" w:hAnsi="Arial" w:cs="Arial"/>
              </w:rPr>
            </w:pPr>
            <w:r w:rsidRPr="00FD1EA5">
              <w:rPr>
                <w:rFonts w:ascii="Arial" w:hAnsi="Arial" w:cs="Arial"/>
              </w:rPr>
              <w:t>Not applicable</w:t>
            </w:r>
          </w:p>
        </w:tc>
      </w:tr>
    </w:tbl>
    <w:p w14:paraId="62BF7247" w14:textId="77777777" w:rsidR="00CD600A" w:rsidRPr="0030232A" w:rsidRDefault="00CD600A"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61F38" w14:paraId="03043AE2" w14:textId="77777777" w:rsidTr="00D61F38">
        <w:trPr>
          <w:cantSplit/>
          <w:trHeight w:val="432"/>
        </w:trPr>
        <w:tc>
          <w:tcPr>
            <w:tcW w:w="10440" w:type="dxa"/>
            <w:tcBorders>
              <w:top w:val="single" w:sz="4" w:space="0" w:color="auto"/>
            </w:tcBorders>
            <w:shd w:val="clear" w:color="auto" w:fill="FFFFFF"/>
            <w:vAlign w:val="center"/>
          </w:tcPr>
          <w:p w14:paraId="03F5AD41" w14:textId="7A93A4A4" w:rsidR="00342163" w:rsidRPr="00CA1FBB" w:rsidRDefault="00CD600A" w:rsidP="00CA1FBB">
            <w:pPr>
              <w:pStyle w:val="Header"/>
              <w:jc w:val="center"/>
              <w:rPr>
                <w:bCs w:val="0"/>
              </w:rPr>
            </w:pPr>
            <w:r>
              <w:t>Comments</w:t>
            </w:r>
          </w:p>
        </w:tc>
      </w:tr>
    </w:tbl>
    <w:p w14:paraId="6752C65B" w14:textId="0D2010C8" w:rsidR="009A3772" w:rsidRDefault="009A3772">
      <w:pPr>
        <w:pStyle w:val="NormalArial"/>
      </w:pPr>
    </w:p>
    <w:p w14:paraId="6525BDD4" w14:textId="2F7C4EAD" w:rsidR="00FD1EA5" w:rsidRDefault="00FD1EA5" w:rsidP="00FD1EA5">
      <w:pPr>
        <w:pStyle w:val="NormalArial"/>
        <w:spacing w:before="120" w:after="120"/>
      </w:pPr>
      <w:r w:rsidRPr="00DD2272">
        <w:t>ERCOT submits these comments to Planning Guide Revision Request (PGRR) 1</w:t>
      </w:r>
      <w:r>
        <w:t>27</w:t>
      </w:r>
      <w:r w:rsidRPr="00DD2272">
        <w:t xml:space="preserve"> in response to </w:t>
      </w:r>
      <w:r>
        <w:t xml:space="preserve">the 10/15/2025 Oncor </w:t>
      </w:r>
      <w:r w:rsidR="005C49F6">
        <w:t xml:space="preserve">Electric Delivery Company LLC (Oncor) </w:t>
      </w:r>
      <w:r w:rsidR="00E21238">
        <w:t xml:space="preserve">comments </w:t>
      </w:r>
      <w:r>
        <w:t>and the 08/</w:t>
      </w:r>
      <w:r w:rsidR="00E21238">
        <w:t>22</w:t>
      </w:r>
      <w:r>
        <w:t xml:space="preserve">/2025 </w:t>
      </w:r>
      <w:r w:rsidR="005C49F6">
        <w:t>Lower Colorado River Authority (</w:t>
      </w:r>
      <w:r>
        <w:t>LCRA</w:t>
      </w:r>
      <w:r w:rsidR="005C49F6">
        <w:t>)</w:t>
      </w:r>
      <w:r w:rsidR="00E04299">
        <w:t xml:space="preserve"> </w:t>
      </w:r>
      <w:r w:rsidR="00E21238">
        <w:t>comments</w:t>
      </w:r>
      <w:r>
        <w:t xml:space="preserve">. </w:t>
      </w:r>
    </w:p>
    <w:p w14:paraId="0115FB2C" w14:textId="049E0048" w:rsidR="00E04299" w:rsidRPr="00E04299" w:rsidRDefault="00E04299" w:rsidP="00E04299">
      <w:pPr>
        <w:pStyle w:val="NormalArial"/>
        <w:spacing w:before="120" w:after="120"/>
      </w:pPr>
      <w:r w:rsidRPr="00E04299">
        <w:t xml:space="preserve">ERCOT agrees with </w:t>
      </w:r>
      <w:r w:rsidR="00E21238">
        <w:t>Oncor’s</w:t>
      </w:r>
      <w:r w:rsidRPr="00E04299">
        <w:t xml:space="preserve"> changes to paragraph (5)</w:t>
      </w:r>
      <w:r w:rsidR="005C49F6">
        <w:t xml:space="preserve"> of </w:t>
      </w:r>
      <w:r w:rsidR="00E21238">
        <w:t xml:space="preserve">Section </w:t>
      </w:r>
      <w:r w:rsidR="005C49F6">
        <w:t>6.9</w:t>
      </w:r>
      <w:r w:rsidR="00E21238">
        <w:t xml:space="preserve">, </w:t>
      </w:r>
      <w:r w:rsidR="00E21238" w:rsidRPr="00E21238">
        <w:t>Addition of Proposed Generation to the Planning Models</w:t>
      </w:r>
      <w:r w:rsidRPr="00E04299">
        <w:t xml:space="preserve">. </w:t>
      </w:r>
      <w:r w:rsidR="00E21238">
        <w:t xml:space="preserve"> </w:t>
      </w:r>
      <w:r w:rsidRPr="00E04299">
        <w:t xml:space="preserve">ERCOT’s </w:t>
      </w:r>
      <w:r w:rsidR="008D2D45">
        <w:t>intention</w:t>
      </w:r>
      <w:r w:rsidRPr="00E04299">
        <w:t xml:space="preserve"> has been to include projects with “Planned” status and </w:t>
      </w:r>
      <w:r w:rsidR="00E21238">
        <w:t>Oncor’s</w:t>
      </w:r>
      <w:r w:rsidRPr="00E04299">
        <w:t xml:space="preserve"> changes in paragraph</w:t>
      </w:r>
      <w:r w:rsidR="005C49F6">
        <w:t>s</w:t>
      </w:r>
      <w:r w:rsidRPr="00E04299">
        <w:t xml:space="preserve"> (5)(a) </w:t>
      </w:r>
      <w:r w:rsidR="005C49F6">
        <w:t>through</w:t>
      </w:r>
      <w:r w:rsidRPr="00E04299">
        <w:t xml:space="preserve"> </w:t>
      </w:r>
      <w:r w:rsidR="00A5136A">
        <w:t>(5)</w:t>
      </w:r>
      <w:r w:rsidRPr="00E04299">
        <w:t xml:space="preserve">(c) provide good clarification. </w:t>
      </w:r>
      <w:r w:rsidR="00C47BD4">
        <w:t xml:space="preserve"> </w:t>
      </w:r>
      <w:r w:rsidR="00A5136A">
        <w:t>Oncor’s</w:t>
      </w:r>
      <w:r w:rsidR="00A5136A" w:rsidRPr="00E04299">
        <w:t xml:space="preserve"> </w:t>
      </w:r>
      <w:r w:rsidRPr="00E04299">
        <w:t>new</w:t>
      </w:r>
      <w:r w:rsidR="00C47BD4">
        <w:t>ly</w:t>
      </w:r>
      <w:r w:rsidRPr="00E04299">
        <w:t xml:space="preserve"> proposed paragraph </w:t>
      </w:r>
      <w:r w:rsidR="00C47BD4">
        <w:t>(5)</w:t>
      </w:r>
      <w:r w:rsidRPr="00E04299">
        <w:t>(d), which allows the inclusion of projects with “Inactive”</w:t>
      </w:r>
      <w:r w:rsidR="008D2D45">
        <w:t xml:space="preserve"> status</w:t>
      </w:r>
      <w:r w:rsidRPr="00E04299">
        <w:t xml:space="preserve">, is a good addition </w:t>
      </w:r>
      <w:r w:rsidR="008D2D45">
        <w:t xml:space="preserve">to be utilized </w:t>
      </w:r>
      <w:r w:rsidRPr="00E04299">
        <w:t>before generators outside of the interconnection queue are added to the planning models.</w:t>
      </w:r>
    </w:p>
    <w:p w14:paraId="5A0CB2E1" w14:textId="4E51F44D" w:rsidR="00F1080A" w:rsidRDefault="00E04299" w:rsidP="00EC450B">
      <w:pPr>
        <w:pStyle w:val="NormalArial"/>
        <w:spacing w:before="120" w:after="120"/>
      </w:pPr>
      <w:r w:rsidRPr="00E04299">
        <w:t>ERCOT</w:t>
      </w:r>
      <w:r>
        <w:t xml:space="preserve"> appreciates LCRA having multiple discussions with ERCOT to understand LCRA’s perspective and work </w:t>
      </w:r>
      <w:r w:rsidR="008D2D45">
        <w:t xml:space="preserve">collaboratively </w:t>
      </w:r>
      <w:r>
        <w:t xml:space="preserve">towards a </w:t>
      </w:r>
      <w:r w:rsidR="008D2D45">
        <w:t>solution to the LCRA</w:t>
      </w:r>
      <w:r w:rsidR="005C49F6">
        <w:t xml:space="preserve"> </w:t>
      </w:r>
      <w:r w:rsidR="00E21238">
        <w:t>comments</w:t>
      </w:r>
      <w:r w:rsidR="008D2D45">
        <w:t xml:space="preserve">. </w:t>
      </w:r>
      <w:r w:rsidR="00C47BD4">
        <w:t xml:space="preserve"> </w:t>
      </w:r>
      <w:r w:rsidR="008D2D45">
        <w:t>In this se</w:t>
      </w:r>
      <w:r w:rsidR="00EC450B">
        <w:t xml:space="preserve">t of </w:t>
      </w:r>
      <w:r w:rsidR="008D2D45">
        <w:t>comments, ERCOT incorporate</w:t>
      </w:r>
      <w:r w:rsidR="004E3005">
        <w:t>s</w:t>
      </w:r>
      <w:r w:rsidR="008D2D45">
        <w:t xml:space="preserve"> the </w:t>
      </w:r>
      <w:r w:rsidR="00C47BD4">
        <w:t>agreed-</w:t>
      </w:r>
      <w:r w:rsidR="008D2D45">
        <w:t>upon additions based on those discussions</w:t>
      </w:r>
      <w:r w:rsidR="001104B9">
        <w:t xml:space="preserve">, which add three sub-categories under paragraph (5)(c) to provide additional guardrails </w:t>
      </w:r>
      <w:r w:rsidR="004E3005">
        <w:t xml:space="preserve">for </w:t>
      </w:r>
      <w:r w:rsidR="001104B9">
        <w:t>when generators</w:t>
      </w:r>
      <w:r w:rsidR="004D2A9A">
        <w:t xml:space="preserve"> that</w:t>
      </w:r>
      <w:r w:rsidR="001104B9">
        <w:t xml:space="preserve"> have</w:t>
      </w:r>
      <w:r w:rsidR="005C49F6">
        <w:t xml:space="preserve"> </w:t>
      </w:r>
      <w:r w:rsidR="001104B9">
        <w:t>n</w:t>
      </w:r>
      <w:r w:rsidR="005C49F6">
        <w:t>o</w:t>
      </w:r>
      <w:r w:rsidR="001104B9">
        <w:t xml:space="preserve">t completed the Full Interconnection Study (FIS) are added to the planning models. </w:t>
      </w:r>
      <w:r w:rsidR="00C47BD4">
        <w:t xml:space="preserve"> </w:t>
      </w:r>
      <w:r w:rsidR="001104B9">
        <w:t xml:space="preserve">The added language will prioritize the projects </w:t>
      </w:r>
      <w:r w:rsidR="004E3005">
        <w:t>that have</w:t>
      </w:r>
      <w:r w:rsidR="001104B9">
        <w:t xml:space="preserve"> both </w:t>
      </w:r>
      <w:r w:rsidR="004E3005">
        <w:t xml:space="preserve">their </w:t>
      </w:r>
      <w:r w:rsidR="001104B9">
        <w:t xml:space="preserve">steady-state and stability studies completed before </w:t>
      </w:r>
      <w:r w:rsidR="00295F37">
        <w:t xml:space="preserve">including </w:t>
      </w:r>
      <w:r w:rsidR="001104B9">
        <w:t xml:space="preserve">projects with only </w:t>
      </w:r>
      <w:r w:rsidR="004D2A9A">
        <w:t>the</w:t>
      </w:r>
      <w:r w:rsidR="004E3005">
        <w:t>ir</w:t>
      </w:r>
      <w:r w:rsidR="004D2A9A">
        <w:t xml:space="preserve"> </w:t>
      </w:r>
      <w:r w:rsidR="001104B9">
        <w:t xml:space="preserve">steady-state study </w:t>
      </w:r>
      <w:r w:rsidR="000C333C">
        <w:t>completed, followed by</w:t>
      </w:r>
      <w:r w:rsidR="001104B9">
        <w:t xml:space="preserve"> all the rest of projects that have started the FIS. </w:t>
      </w:r>
      <w:r w:rsidR="00C47BD4">
        <w:t xml:space="preserve"> </w:t>
      </w:r>
      <w:r w:rsidR="001104B9">
        <w:t>I</w:t>
      </w:r>
      <w:r w:rsidR="008D2D45">
        <w:t>t is ERCOT’s understanding that LCRA</w:t>
      </w:r>
      <w:r w:rsidR="005C49F6">
        <w:t xml:space="preserve"> </w:t>
      </w:r>
      <w:r w:rsidR="008D2D45">
        <w:lastRenderedPageBreak/>
        <w:t>will continue work</w:t>
      </w:r>
      <w:r w:rsidR="00EC450B">
        <w:t>ing</w:t>
      </w:r>
      <w:r w:rsidR="008D2D45">
        <w:t xml:space="preserve"> with stakeholders and ERCOT to resolve the remaining comments.  </w:t>
      </w:r>
      <w:r w:rsidRPr="00E04299">
        <w:t xml:space="preserve"> </w:t>
      </w:r>
      <w:r w:rsidR="003554D8" w:rsidRPr="00E04299">
        <w:t xml:space="preserve"> </w:t>
      </w:r>
    </w:p>
    <w:p w14:paraId="5BE97722" w14:textId="77777777" w:rsidR="00EE3D50" w:rsidRPr="00D56D61" w:rsidRDefault="00EE3D5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9A3772" w:rsidRPr="00D56D61" w14:paraId="589B48A4" w14:textId="77777777" w:rsidTr="00D176CF">
        <w:trPr>
          <w:cantSplit/>
          <w:trHeight w:val="432"/>
        </w:trPr>
        <w:tc>
          <w:tcPr>
            <w:tcW w:w="10440" w:type="dxa"/>
            <w:vAlign w:val="center"/>
          </w:tcPr>
          <w:p w14:paraId="6D906C65" w14:textId="20A56CE3" w:rsidR="009A3772" w:rsidRPr="007C199B" w:rsidRDefault="00CD600A" w:rsidP="007C199B">
            <w:pPr>
              <w:pStyle w:val="NormalArial"/>
              <w:jc w:val="center"/>
              <w:rPr>
                <w:b/>
              </w:rPr>
            </w:pPr>
            <w:r>
              <w:rPr>
                <w:b/>
              </w:rPr>
              <w:t>Revised Cover Page Language</w:t>
            </w:r>
          </w:p>
        </w:tc>
      </w:tr>
    </w:tbl>
    <w:p w14:paraId="177581F4" w14:textId="415F6DA1" w:rsidR="00816C40" w:rsidRPr="00816C40" w:rsidRDefault="00963379" w:rsidP="001D4E65">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1F4CD297" w14:textId="77777777">
        <w:trPr>
          <w:trHeight w:val="350"/>
        </w:trPr>
        <w:tc>
          <w:tcPr>
            <w:tcW w:w="10440" w:type="dxa"/>
            <w:tcBorders>
              <w:bottom w:val="single" w:sz="4" w:space="0" w:color="auto"/>
            </w:tcBorders>
            <w:shd w:val="clear" w:color="auto" w:fill="FFFFFF"/>
            <w:vAlign w:val="center"/>
          </w:tcPr>
          <w:p w14:paraId="3436399C" w14:textId="5CA468ED" w:rsidR="009A3772" w:rsidRDefault="00CD600A" w:rsidP="005E1113">
            <w:pPr>
              <w:pStyle w:val="Header"/>
              <w:jc w:val="center"/>
            </w:pPr>
            <w:r>
              <w:t xml:space="preserve">Revised </w:t>
            </w:r>
            <w:r w:rsidR="009A3772">
              <w:t xml:space="preserve">Proposed </w:t>
            </w:r>
            <w:r w:rsidR="005E1113">
              <w:t>Guide</w:t>
            </w:r>
            <w:r w:rsidR="009A3772">
              <w:t xml:space="preserve"> Language</w:t>
            </w:r>
          </w:p>
        </w:tc>
      </w:tr>
    </w:tbl>
    <w:p w14:paraId="45467632" w14:textId="77777777" w:rsidR="00E2308A" w:rsidRPr="00F87E6E" w:rsidRDefault="00E2308A" w:rsidP="00E2308A">
      <w:pPr>
        <w:keepNext/>
        <w:tabs>
          <w:tab w:val="left" w:pos="900"/>
        </w:tabs>
        <w:spacing w:before="240" w:after="240"/>
        <w:outlineLvl w:val="2"/>
        <w:rPr>
          <w:b/>
          <w:i/>
          <w:szCs w:val="20"/>
        </w:rPr>
      </w:pPr>
      <w:bookmarkStart w:id="0" w:name="_Toc214856962"/>
      <w:bookmarkStart w:id="1" w:name="_Toc500423568"/>
      <w:bookmarkStart w:id="2" w:name="_Toc149300240"/>
      <w:bookmarkStart w:id="3" w:name="_Hlk189041004"/>
      <w:bookmarkStart w:id="4" w:name="_Toc149300245"/>
      <w:bookmarkStart w:id="5" w:name="_Toc90301230"/>
      <w:r w:rsidRPr="00F87E6E">
        <w:rPr>
          <w:b/>
          <w:i/>
          <w:szCs w:val="20"/>
        </w:rPr>
        <w:t>3.1.3</w:t>
      </w:r>
      <w:r w:rsidRPr="00F87E6E">
        <w:rPr>
          <w:b/>
          <w:i/>
          <w:szCs w:val="20"/>
        </w:rPr>
        <w:tab/>
        <w:t>Project Evaluation</w:t>
      </w:r>
      <w:bookmarkEnd w:id="0"/>
      <w:bookmarkEnd w:id="1"/>
      <w:bookmarkEnd w:id="2"/>
    </w:p>
    <w:p w14:paraId="3B3139D3" w14:textId="77777777" w:rsidR="00E2308A" w:rsidRPr="00AD6850" w:rsidRDefault="00E2308A" w:rsidP="00E2308A">
      <w:pPr>
        <w:spacing w:after="240"/>
        <w:ind w:left="720" w:hanging="720"/>
        <w:rPr>
          <w:iCs/>
        </w:rPr>
      </w:pPr>
      <w:r w:rsidRPr="00AD6850">
        <w:rPr>
          <w:iCs/>
        </w:rPr>
        <w:t>(1)</w:t>
      </w:r>
      <w:r w:rsidRPr="00AD6850">
        <w:rPr>
          <w:iCs/>
        </w:rPr>
        <w:tab/>
      </w:r>
      <w:r>
        <w:rPr>
          <w:iCs/>
        </w:rPr>
        <w:t>ERCOT and the RPG shall evaluate p</w:t>
      </w:r>
      <w:r w:rsidRPr="00AD6850">
        <w:rPr>
          <w:iCs/>
        </w:rPr>
        <w:t xml:space="preserve">roposed transmission projects using a variety of tools and </w:t>
      </w:r>
      <w:proofErr w:type="gramStart"/>
      <w:r w:rsidRPr="00AD6850">
        <w:rPr>
          <w:iCs/>
        </w:rPr>
        <w:t xml:space="preserve">techniques </w:t>
      </w:r>
      <w:r>
        <w:rPr>
          <w:iCs/>
        </w:rPr>
        <w:t>as</w:t>
      </w:r>
      <w:proofErr w:type="gramEnd"/>
      <w:r>
        <w:rPr>
          <w:iCs/>
        </w:rPr>
        <w:t xml:space="preserve"> needed </w:t>
      </w:r>
      <w:r w:rsidRPr="00AD6850">
        <w:rPr>
          <w:iCs/>
        </w:rPr>
        <w:t xml:space="preserve">to ensure that the system is able to meet applicable reliability criteria in a cost-effective manner.  For most proposed projects, several alternatives will be identified to meet the reliability criteria or other performance improvement objectives that the proposed project is designed to meet.  The project alternative with the expected lowest cost over the life of the project is generally recommended, subject to consideration of the expected long-term system needs in the area, </w:t>
      </w:r>
      <w:r>
        <w:rPr>
          <w:iCs/>
        </w:rPr>
        <w:t xml:space="preserve">including, as applicable, any evidence of Substantiated </w:t>
      </w:r>
      <w:r>
        <w:rPr>
          <w:szCs w:val="20"/>
        </w:rPr>
        <w:t>L</w:t>
      </w:r>
      <w:r>
        <w:rPr>
          <w:iCs/>
        </w:rPr>
        <w:t>oad,</w:t>
      </w:r>
      <w:r w:rsidRPr="00AD6850">
        <w:rPr>
          <w:iCs/>
        </w:rPr>
        <w:t xml:space="preserve"> and </w:t>
      </w:r>
      <w:r>
        <w:rPr>
          <w:iCs/>
        </w:rPr>
        <w:t xml:space="preserve">subject to </w:t>
      </w:r>
      <w:r w:rsidRPr="00AD6850">
        <w:rPr>
          <w:iCs/>
        </w:rPr>
        <w:t xml:space="preserve">consideration of the relative operational impacts of the alternatives.  </w:t>
      </w:r>
    </w:p>
    <w:p w14:paraId="6A842F70" w14:textId="77777777" w:rsidR="00E2308A" w:rsidRDefault="00E2308A" w:rsidP="00E2308A">
      <w:pPr>
        <w:spacing w:after="240"/>
        <w:ind w:left="720" w:hanging="720"/>
        <w:rPr>
          <w:iCs/>
        </w:rPr>
      </w:pPr>
      <w:r w:rsidRPr="00AD6850">
        <w:rPr>
          <w:iCs/>
        </w:rPr>
        <w:t>(2)</w:t>
      </w:r>
      <w:r w:rsidRPr="00AD6850">
        <w:rPr>
          <w:iCs/>
        </w:rPr>
        <w:tab/>
        <w:t xml:space="preserve">In some cases, one alternative may be to dispatch the system in such a way that all reliability requirements are met, even without the proposed </w:t>
      </w:r>
      <w:r>
        <w:rPr>
          <w:iCs/>
        </w:rPr>
        <w:t xml:space="preserve">transmission </w:t>
      </w:r>
      <w:r w:rsidRPr="00AD6850">
        <w:rPr>
          <w:iCs/>
        </w:rPr>
        <w:t>project or any transmission alternative, resulting in a less efficient dispatch than what would be required to meet the reliability requirements if the proposed project was in place.  Consideration of the merits of this alternative relative to the proposed transmission project is more complex.  To facilitate the discussion and consideration of these alternatives, ERCOT has adopted certain definitions and practices, described in paragraph (4) of Protocol Section 3.11.2, Planning Criteria, and Sections 3.1.3.1, Definitions of Reliability-Driven and Economic-Driven Projects, and 3.1.3.2, Reliability-Driven Project Evaluation below.</w:t>
      </w:r>
    </w:p>
    <w:p w14:paraId="6C1CC915" w14:textId="77777777" w:rsidR="00E2308A" w:rsidRDefault="00E2308A" w:rsidP="00E2308A">
      <w:pPr>
        <w:spacing w:after="240"/>
        <w:ind w:left="720" w:hanging="720"/>
      </w:pPr>
      <w:r>
        <w:rPr>
          <w:iCs/>
        </w:rPr>
        <w:t>(3)</w:t>
      </w:r>
      <w:r>
        <w:rPr>
          <w:iCs/>
        </w:rPr>
        <w:tab/>
        <w:t xml:space="preserve">In conducting an independent review of any project, </w:t>
      </w:r>
      <w:r>
        <w:t xml:space="preserve">ERCOT may, in its discretion, make adjustments to the planning case to ensure that the case reaches a solution.  When conducting an independent review of any project classified as Tier 1 pursuant to Protocol Section 3.11.4, Regional Planning Group Project Review Process, ERCOT must provide reasonable advance notice to the RPG of any proposed adjustments and an opportunity for stakeholder comment on them.  </w:t>
      </w:r>
    </w:p>
    <w:p w14:paraId="275B0BF6" w14:textId="77777777" w:rsidR="00E2308A" w:rsidRDefault="00E2308A" w:rsidP="00E2308A">
      <w:pPr>
        <w:spacing w:after="240"/>
        <w:ind w:left="720" w:hanging="720"/>
      </w:pPr>
      <w:r>
        <w:t>(4)</w:t>
      </w:r>
      <w:r>
        <w:tab/>
        <w:t xml:space="preserve">As part of its independent review of any project classified as Tier 1 pursuant to Protocol Section 3.11.4, ERCOT shall: </w:t>
      </w:r>
    </w:p>
    <w:p w14:paraId="6AE6B468" w14:textId="77777777" w:rsidR="00E2308A" w:rsidRDefault="00E2308A" w:rsidP="00E2308A">
      <w:pPr>
        <w:spacing w:after="240"/>
        <w:ind w:left="1440" w:hanging="720"/>
        <w:rPr>
          <w:szCs w:val="20"/>
        </w:rPr>
      </w:pPr>
      <w:r w:rsidRPr="0057763A">
        <w:rPr>
          <w:szCs w:val="20"/>
        </w:rPr>
        <w:t>(a)</w:t>
      </w:r>
      <w:r>
        <w:rPr>
          <w:szCs w:val="20"/>
        </w:rPr>
        <w:tab/>
      </w:r>
      <w:r w:rsidRPr="0057763A">
        <w:rPr>
          <w:szCs w:val="20"/>
        </w:rPr>
        <w:t xml:space="preserve">Perform a generation sensitivity analysis.  The generation sensitivity analysis will evaluate the effect that proposed Generation Resources in or near the study area will have on a recommended transmission project.  Generation Resources that have signed Standard Generation Interconnection Agreements (SGIAs) but were not included in the study cases because they did not meet all of the requirements for inclusion in the cases pursuant to Section 6.9, Addition of Proposed </w:t>
      </w:r>
      <w:r w:rsidRPr="0057763A">
        <w:rPr>
          <w:szCs w:val="20"/>
        </w:rPr>
        <w:lastRenderedPageBreak/>
        <w:t>Generation to the Planning Models, will be included in the sensitivity analysis.  ERCOT shall not consider the results of the generation sensitivity analysis in determining project need during its independent review of the project; and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3369" w:rsidRPr="00A93FFB" w14:paraId="6080115B" w14:textId="77777777" w:rsidTr="00F445A2">
        <w:tc>
          <w:tcPr>
            <w:tcW w:w="9445" w:type="dxa"/>
            <w:tcBorders>
              <w:top w:val="single" w:sz="4" w:space="0" w:color="auto"/>
              <w:left w:val="single" w:sz="4" w:space="0" w:color="auto"/>
              <w:bottom w:val="single" w:sz="4" w:space="0" w:color="auto"/>
              <w:right w:val="single" w:sz="4" w:space="0" w:color="auto"/>
            </w:tcBorders>
            <w:shd w:val="clear" w:color="auto" w:fill="D9D9D9"/>
          </w:tcPr>
          <w:p w14:paraId="47F7B669" w14:textId="77777777" w:rsidR="00283369" w:rsidRDefault="00283369" w:rsidP="00F445A2">
            <w:pPr>
              <w:spacing w:before="120" w:after="240"/>
              <w:rPr>
                <w:b/>
                <w:i/>
              </w:rPr>
            </w:pPr>
            <w:bookmarkStart w:id="6" w:name="_Hlk192594844"/>
            <w:r>
              <w:rPr>
                <w:b/>
                <w:i/>
              </w:rPr>
              <w:t>[PGRR118</w:t>
            </w:r>
            <w:r w:rsidRPr="004B0726">
              <w:rPr>
                <w:b/>
                <w:i/>
              </w:rPr>
              <w:t xml:space="preserve">: </w:t>
            </w:r>
            <w:r>
              <w:rPr>
                <w:b/>
                <w:i/>
              </w:rPr>
              <w:t xml:space="preserve"> Replace paragraph (a) above with the following upon system implementation of NPRR1246:</w:t>
            </w:r>
            <w:r w:rsidRPr="004B0726">
              <w:rPr>
                <w:b/>
                <w:i/>
              </w:rPr>
              <w:t>]</w:t>
            </w:r>
          </w:p>
          <w:p w14:paraId="051DBA48" w14:textId="77777777" w:rsidR="00283369" w:rsidRPr="00A93FFB" w:rsidRDefault="00283369" w:rsidP="00F445A2">
            <w:pPr>
              <w:spacing w:after="240"/>
              <w:ind w:left="1537" w:hanging="720"/>
              <w:rPr>
                <w:iCs/>
              </w:rPr>
            </w:pPr>
            <w:r w:rsidRPr="00AD6850">
              <w:rPr>
                <w:szCs w:val="20"/>
              </w:rPr>
              <w:t>(</w:t>
            </w:r>
            <w:r>
              <w:rPr>
                <w:szCs w:val="20"/>
              </w:rPr>
              <w:t>a</w:t>
            </w:r>
            <w:r w:rsidRPr="00AD6850">
              <w:rPr>
                <w:szCs w:val="20"/>
              </w:rPr>
              <w:t>)</w:t>
            </w:r>
            <w:r w:rsidRPr="00AD6850">
              <w:rPr>
                <w:szCs w:val="20"/>
              </w:rPr>
              <w:tab/>
            </w:r>
            <w:r w:rsidRPr="0057763A">
              <w:rPr>
                <w:szCs w:val="20"/>
              </w:rPr>
              <w:t xml:space="preserve">Perform a generation sensitivity analysis.  The generation sensitivity analysis will evaluate the effect that proposed Generation Resources </w:t>
            </w:r>
            <w:r>
              <w:rPr>
                <w:szCs w:val="20"/>
              </w:rPr>
              <w:t xml:space="preserve">and/or ESRs </w:t>
            </w:r>
            <w:r w:rsidRPr="0057763A">
              <w:rPr>
                <w:szCs w:val="20"/>
              </w:rPr>
              <w:t xml:space="preserve">in or near the study area will have on a recommended transmission project.  Generation Resources </w:t>
            </w:r>
            <w:r>
              <w:rPr>
                <w:szCs w:val="20"/>
              </w:rPr>
              <w:t xml:space="preserve">and ESRs </w:t>
            </w:r>
            <w:proofErr w:type="gramStart"/>
            <w:r w:rsidRPr="0057763A">
              <w:rPr>
                <w:szCs w:val="20"/>
              </w:rPr>
              <w:t>that have signed</w:t>
            </w:r>
            <w:proofErr w:type="gramEnd"/>
            <w:r w:rsidRPr="0057763A">
              <w:rPr>
                <w:szCs w:val="20"/>
              </w:rPr>
              <w:t xml:space="preserve"> Standard Generation Interconnection Agreements (SGIAs) but were not included in the study cases because they did not meet all of the requirements for inclusion in the cases pursuant to Section 6.9, Addition of Proposed Generation to the Planning Models, will be included in the sensitivity analysis.  ERCOT shall not consider the results of the generation sensitivity analysis in determining project need during its independent review of the project; and</w:t>
            </w:r>
            <w:r w:rsidRPr="00AD6850">
              <w:rPr>
                <w:szCs w:val="20"/>
              </w:rPr>
              <w:t xml:space="preserve">  </w:t>
            </w:r>
          </w:p>
        </w:tc>
      </w:tr>
      <w:bookmarkEnd w:id="6"/>
    </w:tbl>
    <w:p w14:paraId="570FDA0E" w14:textId="77777777" w:rsidR="00283369" w:rsidRPr="0057763A" w:rsidRDefault="00283369" w:rsidP="00283369">
      <w:pPr>
        <w:ind w:left="1440" w:hanging="720"/>
        <w:rPr>
          <w:szCs w:val="20"/>
        </w:rPr>
      </w:pPr>
    </w:p>
    <w:p w14:paraId="2FA3E408" w14:textId="3118D4BD" w:rsidR="00E2308A" w:rsidRDefault="00E2308A" w:rsidP="00283369">
      <w:pPr>
        <w:spacing w:after="240"/>
        <w:ind w:left="1440" w:hanging="720"/>
        <w:rPr>
          <w:szCs w:val="20"/>
        </w:rPr>
      </w:pPr>
      <w:r w:rsidRPr="0057763A">
        <w:rPr>
          <w:szCs w:val="20"/>
        </w:rPr>
        <w:t>(b)</w:t>
      </w:r>
      <w:r>
        <w:rPr>
          <w:szCs w:val="20"/>
        </w:rPr>
        <w:tab/>
      </w:r>
      <w:del w:id="7" w:author="ERCOT" w:date="2025-03-28T14:37:00Z">
        <w:r w:rsidRPr="0057763A" w:rsidDel="00B76D4A">
          <w:rPr>
            <w:szCs w:val="20"/>
          </w:rPr>
          <w:delText xml:space="preserve">Evaluate impacts related to the </w:delText>
        </w:r>
        <w:r w:rsidDel="00B76D4A">
          <w:rPr>
            <w:szCs w:val="20"/>
          </w:rPr>
          <w:delText>l</w:delText>
        </w:r>
        <w:r w:rsidRPr="0057763A" w:rsidDel="00B76D4A">
          <w:rPr>
            <w:szCs w:val="20"/>
          </w:rPr>
          <w:delText>oad scaling used in the study on any constraints resulting in project recommendations.  The results of this evaluation shall be included in the final recommendations in the independent review.</w:delText>
        </w:r>
      </w:del>
      <w:ins w:id="8" w:author="ERCOT" w:date="2025-03-28T14:37:00Z">
        <w:r w:rsidR="00B76D4A">
          <w:rPr>
            <w:szCs w:val="20"/>
          </w:rPr>
          <w:t>Evaluate impacts related to large generators</w:t>
        </w:r>
        <w:r w:rsidR="00B76D4A" w:rsidRPr="0057763A">
          <w:rPr>
            <w:szCs w:val="20"/>
          </w:rPr>
          <w:t xml:space="preserve"> </w:t>
        </w:r>
        <w:r w:rsidR="00B76D4A">
          <w:rPr>
            <w:szCs w:val="20"/>
          </w:rPr>
          <w:t xml:space="preserve">in or near the study area </w:t>
        </w:r>
        <w:r w:rsidR="00B76D4A" w:rsidRPr="0057763A">
          <w:rPr>
            <w:szCs w:val="20"/>
          </w:rPr>
          <w:t xml:space="preserve">that </w:t>
        </w:r>
        <w:r w:rsidR="00B76D4A">
          <w:rPr>
            <w:szCs w:val="20"/>
          </w:rPr>
          <w:t>are</w:t>
        </w:r>
        <w:r w:rsidR="00B76D4A" w:rsidRPr="0057763A">
          <w:rPr>
            <w:szCs w:val="20"/>
          </w:rPr>
          <w:t xml:space="preserve"> included in the study cases </w:t>
        </w:r>
        <w:r w:rsidR="00B76D4A">
          <w:rPr>
            <w:szCs w:val="20"/>
          </w:rPr>
          <w:t>but are not in the interconnection queue by removing those generators from the analysis</w:t>
        </w:r>
        <w:r w:rsidR="00B76D4A" w:rsidRPr="0057763A">
          <w:rPr>
            <w:szCs w:val="20"/>
          </w:rPr>
          <w:t xml:space="preserve">. </w:t>
        </w:r>
      </w:ins>
      <w:ins w:id="9" w:author="ERCOT" w:date="2025-03-28T14:42:00Z">
        <w:r w:rsidR="00337B59">
          <w:rPr>
            <w:szCs w:val="20"/>
          </w:rPr>
          <w:t xml:space="preserve"> </w:t>
        </w:r>
      </w:ins>
      <w:ins w:id="10" w:author="ERCOT" w:date="2025-03-28T14:37:00Z">
        <w:r w:rsidR="00B76D4A" w:rsidRPr="0057763A">
          <w:rPr>
            <w:szCs w:val="20"/>
          </w:rPr>
          <w:t>The results of this evaluation shall be included in the final recommendations in the independent review</w:t>
        </w:r>
        <w:r w:rsidR="00B76D4A">
          <w:rPr>
            <w:szCs w:val="20"/>
          </w:rPr>
          <w:t>.</w:t>
        </w:r>
      </w:ins>
    </w:p>
    <w:p w14:paraId="686316DB" w14:textId="555162B5" w:rsidR="00E2308A" w:rsidRPr="00E2308A" w:rsidRDefault="00E2308A" w:rsidP="00E2308A">
      <w:pPr>
        <w:spacing w:after="240"/>
        <w:ind w:left="720" w:hanging="720"/>
        <w:rPr>
          <w:szCs w:val="20"/>
        </w:rPr>
      </w:pPr>
      <w:r>
        <w:rPr>
          <w:szCs w:val="20"/>
        </w:rPr>
        <w:t>(5)</w:t>
      </w:r>
      <w:r>
        <w:rPr>
          <w:szCs w:val="20"/>
        </w:rPr>
        <w:tab/>
        <w:t>ERCOT’s independent review shall incorporate and consider historical load and any Substantiated Load.</w:t>
      </w:r>
      <w:bookmarkEnd w:id="3"/>
    </w:p>
    <w:p w14:paraId="4A2F025C" w14:textId="02E6B965" w:rsidR="0061719C" w:rsidRDefault="0061719C" w:rsidP="0061719C">
      <w:pPr>
        <w:keepNext/>
        <w:tabs>
          <w:tab w:val="left" w:pos="1080"/>
        </w:tabs>
        <w:spacing w:before="240" w:after="240"/>
        <w:ind w:left="1080" w:hanging="1080"/>
        <w:outlineLvl w:val="3"/>
        <w:rPr>
          <w:b/>
          <w:bCs/>
          <w:szCs w:val="20"/>
        </w:rPr>
      </w:pPr>
      <w:r>
        <w:rPr>
          <w:b/>
          <w:bCs/>
          <w:szCs w:val="20"/>
        </w:rPr>
        <w:t>3.1.4.1.1</w:t>
      </w:r>
      <w:r>
        <w:rPr>
          <w:b/>
          <w:bCs/>
          <w:szCs w:val="20"/>
        </w:rPr>
        <w:tab/>
        <w:t>Regional Transmission Plan Cases</w:t>
      </w:r>
      <w:bookmarkEnd w:id="4"/>
    </w:p>
    <w:p w14:paraId="087A5FBD" w14:textId="77777777" w:rsidR="0061719C" w:rsidRDefault="0061719C" w:rsidP="0061719C">
      <w:pPr>
        <w:ind w:left="720" w:hanging="720"/>
        <w:rPr>
          <w:iCs/>
        </w:rPr>
      </w:pPr>
      <w:r>
        <w:rPr>
          <w:iCs/>
        </w:rPr>
        <w:t>(1)</w:t>
      </w:r>
      <w:r>
        <w:rPr>
          <w:iCs/>
        </w:rPr>
        <w:tab/>
        <w:t>The starting base cases for the Regional Transmission Plan development are created by removing all Tier 1, 2, and 3 projects that have not received RPG acceptance or, if applicable, ERCOT endorsement from the most recent SSWG base cases.</w:t>
      </w:r>
    </w:p>
    <w:p w14:paraId="59B780BE" w14:textId="77777777" w:rsidR="0061719C" w:rsidRDefault="0061719C" w:rsidP="0061719C">
      <w:pPr>
        <w:ind w:left="720" w:hanging="720"/>
        <w:rPr>
          <w:iCs/>
        </w:rPr>
      </w:pPr>
    </w:p>
    <w:p w14:paraId="6FD2E3DE" w14:textId="77777777" w:rsidR="0061719C" w:rsidRDefault="0061719C" w:rsidP="0061719C">
      <w:pPr>
        <w:ind w:left="720" w:hanging="720"/>
        <w:rPr>
          <w:iCs/>
        </w:rPr>
      </w:pPr>
      <w:r w:rsidRPr="00BF7A90">
        <w:t>(</w:t>
      </w:r>
      <w:r>
        <w:t>2</w:t>
      </w:r>
      <w:r w:rsidRPr="00BF7A90">
        <w:t>)</w:t>
      </w:r>
      <w:r w:rsidRPr="00BF7A90">
        <w:tab/>
      </w:r>
      <w:r w:rsidRPr="00F93297">
        <w:rPr>
          <w:iCs/>
        </w:rPr>
        <w:t xml:space="preserve">ERCOT shall set all non-seasonal </w:t>
      </w:r>
      <w:r>
        <w:rPr>
          <w:iCs/>
        </w:rPr>
        <w:t>M</w:t>
      </w:r>
      <w:r w:rsidRPr="00F93297">
        <w:rPr>
          <w:iCs/>
        </w:rPr>
        <w:t xml:space="preserve">othballed </w:t>
      </w:r>
      <w:r>
        <w:rPr>
          <w:iCs/>
        </w:rPr>
        <w:t>G</w:t>
      </w:r>
      <w:r w:rsidRPr="00F93297">
        <w:rPr>
          <w:iCs/>
        </w:rPr>
        <w:t>eneration</w:t>
      </w:r>
      <w:r>
        <w:rPr>
          <w:iCs/>
        </w:rPr>
        <w:t xml:space="preserve"> Resources</w:t>
      </w:r>
      <w:r w:rsidRPr="00F93297">
        <w:rPr>
          <w:iCs/>
        </w:rPr>
        <w:t xml:space="preserve"> to out of service</w:t>
      </w:r>
      <w:r>
        <w:rPr>
          <w:iCs/>
        </w:rPr>
        <w:t xml:space="preserve"> in the Regional Transmission Plan reliability base cases</w:t>
      </w:r>
      <w:r w:rsidRPr="00F93297">
        <w:rPr>
          <w:iCs/>
        </w:rPr>
        <w:t xml:space="preserve">. </w:t>
      </w:r>
      <w:r>
        <w:rPr>
          <w:iCs/>
        </w:rPr>
        <w:t xml:space="preserve"> </w:t>
      </w:r>
      <w:r w:rsidRPr="00F93297">
        <w:rPr>
          <w:iCs/>
        </w:rPr>
        <w:t xml:space="preserve">ERCOT shall add </w:t>
      </w:r>
      <w:r>
        <w:rPr>
          <w:iCs/>
        </w:rPr>
        <w:t>proposed G</w:t>
      </w:r>
      <w:r w:rsidRPr="00F93297">
        <w:rPr>
          <w:iCs/>
        </w:rPr>
        <w:t xml:space="preserve">eneration </w:t>
      </w:r>
      <w:r>
        <w:rPr>
          <w:iCs/>
        </w:rPr>
        <w:t xml:space="preserve">Resources </w:t>
      </w:r>
      <w:r w:rsidRPr="00F93297">
        <w:rPr>
          <w:iCs/>
        </w:rPr>
        <w:t>that ha</w:t>
      </w:r>
      <w:r>
        <w:rPr>
          <w:iCs/>
        </w:rPr>
        <w:t>ve</w:t>
      </w:r>
      <w:r w:rsidRPr="00F93297">
        <w:rPr>
          <w:iCs/>
        </w:rPr>
        <w:t xml:space="preserve"> met the criteria for inclusion </w:t>
      </w:r>
      <w:r>
        <w:rPr>
          <w:iCs/>
        </w:rPr>
        <w:t>in</w:t>
      </w:r>
      <w:r w:rsidRPr="00F93297">
        <w:rPr>
          <w:iCs/>
        </w:rPr>
        <w:t xml:space="preserve"> Section 6.9, Addition of Proposed Generation </w:t>
      </w:r>
      <w:r w:rsidRPr="0057763A">
        <w:rPr>
          <w:szCs w:val="20"/>
        </w:rPr>
        <w:t>to the Planning Models</w:t>
      </w:r>
      <w:r>
        <w:rPr>
          <w:szCs w:val="20"/>
        </w:rPr>
        <w:t>,</w:t>
      </w:r>
      <w:r w:rsidRPr="00F93297">
        <w:rPr>
          <w:iCs/>
        </w:rPr>
        <w:t xml:space="preserve"> to the </w:t>
      </w:r>
      <w:r>
        <w:rPr>
          <w:iCs/>
        </w:rPr>
        <w:t>Regional Transmission Plan base cases</w:t>
      </w:r>
      <w:r w:rsidRPr="00F93297">
        <w:rPr>
          <w:iCs/>
        </w:rPr>
        <w:t>.</w:t>
      </w:r>
    </w:p>
    <w:p w14:paraId="308223E7" w14:textId="77777777" w:rsidR="00283369" w:rsidRDefault="00283369" w:rsidP="0061719C">
      <w:pPr>
        <w:ind w:left="72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3369" w:rsidRPr="00A93FFB" w14:paraId="7160C501" w14:textId="77777777" w:rsidTr="00F445A2">
        <w:tc>
          <w:tcPr>
            <w:tcW w:w="9445" w:type="dxa"/>
            <w:tcBorders>
              <w:top w:val="single" w:sz="4" w:space="0" w:color="auto"/>
              <w:left w:val="single" w:sz="4" w:space="0" w:color="auto"/>
              <w:bottom w:val="single" w:sz="4" w:space="0" w:color="auto"/>
              <w:right w:val="single" w:sz="4" w:space="0" w:color="auto"/>
            </w:tcBorders>
            <w:shd w:val="clear" w:color="auto" w:fill="D9D9D9"/>
          </w:tcPr>
          <w:p w14:paraId="09EB4A6C" w14:textId="77777777" w:rsidR="00283369" w:rsidRDefault="00283369" w:rsidP="00F445A2">
            <w:pPr>
              <w:spacing w:before="120" w:after="240"/>
              <w:rPr>
                <w:b/>
                <w:i/>
              </w:rPr>
            </w:pPr>
            <w:r>
              <w:rPr>
                <w:b/>
                <w:i/>
              </w:rPr>
              <w:t>[PGRR118</w:t>
            </w:r>
            <w:r w:rsidRPr="004B0726">
              <w:rPr>
                <w:b/>
                <w:i/>
              </w:rPr>
              <w:t xml:space="preserve">: </w:t>
            </w:r>
            <w:r>
              <w:rPr>
                <w:b/>
                <w:i/>
              </w:rPr>
              <w:t xml:space="preserve"> Replace paragraph (2) above with the following upon system implementation of NPRR1246:</w:t>
            </w:r>
            <w:r w:rsidRPr="004B0726">
              <w:rPr>
                <w:b/>
                <w:i/>
              </w:rPr>
              <w:t>]</w:t>
            </w:r>
          </w:p>
          <w:p w14:paraId="2292B61A" w14:textId="77777777" w:rsidR="00283369" w:rsidRPr="00A93FFB" w:rsidRDefault="00283369" w:rsidP="00F445A2">
            <w:pPr>
              <w:spacing w:after="240"/>
              <w:ind w:left="817" w:hanging="720"/>
              <w:rPr>
                <w:iCs/>
              </w:rPr>
            </w:pPr>
            <w:r w:rsidRPr="00AD6850">
              <w:rPr>
                <w:szCs w:val="20"/>
              </w:rPr>
              <w:lastRenderedPageBreak/>
              <w:t>(</w:t>
            </w:r>
            <w:r>
              <w:rPr>
                <w:szCs w:val="20"/>
              </w:rPr>
              <w:t>2</w:t>
            </w:r>
            <w:r w:rsidRPr="00AD6850">
              <w:rPr>
                <w:szCs w:val="20"/>
              </w:rPr>
              <w:t>)</w:t>
            </w:r>
            <w:r w:rsidRPr="00AD6850">
              <w:rPr>
                <w:szCs w:val="20"/>
              </w:rPr>
              <w:tab/>
            </w:r>
            <w:r w:rsidRPr="00F93297">
              <w:rPr>
                <w:iCs/>
              </w:rPr>
              <w:t xml:space="preserve">ERCOT shall set all non-seasonal </w:t>
            </w:r>
            <w:r>
              <w:rPr>
                <w:iCs/>
              </w:rPr>
              <w:t>M</w:t>
            </w:r>
            <w:r w:rsidRPr="00F93297">
              <w:rPr>
                <w:iCs/>
              </w:rPr>
              <w:t xml:space="preserve">othballed </w:t>
            </w:r>
            <w:r>
              <w:rPr>
                <w:iCs/>
              </w:rPr>
              <w:t>G</w:t>
            </w:r>
            <w:r w:rsidRPr="00F93297">
              <w:rPr>
                <w:iCs/>
              </w:rPr>
              <w:t>eneration</w:t>
            </w:r>
            <w:r>
              <w:rPr>
                <w:iCs/>
              </w:rPr>
              <w:t xml:space="preserve"> Resources</w:t>
            </w:r>
            <w:r w:rsidRPr="00F93297">
              <w:rPr>
                <w:iCs/>
              </w:rPr>
              <w:t xml:space="preserve"> </w:t>
            </w:r>
            <w:r>
              <w:rPr>
                <w:iCs/>
              </w:rPr>
              <w:t xml:space="preserve">and Mothballed ESRs </w:t>
            </w:r>
            <w:r w:rsidRPr="00F93297">
              <w:rPr>
                <w:iCs/>
              </w:rPr>
              <w:t>to out of service</w:t>
            </w:r>
            <w:r>
              <w:rPr>
                <w:iCs/>
              </w:rPr>
              <w:t xml:space="preserve"> in the Regional Transmission Plan reliability base cases</w:t>
            </w:r>
            <w:r w:rsidRPr="00F93297">
              <w:rPr>
                <w:iCs/>
              </w:rPr>
              <w:t xml:space="preserve">. </w:t>
            </w:r>
            <w:r>
              <w:rPr>
                <w:iCs/>
              </w:rPr>
              <w:t xml:space="preserve"> </w:t>
            </w:r>
            <w:r w:rsidRPr="00F93297">
              <w:rPr>
                <w:iCs/>
              </w:rPr>
              <w:t xml:space="preserve">ERCOT shall add </w:t>
            </w:r>
            <w:r>
              <w:rPr>
                <w:iCs/>
              </w:rPr>
              <w:t>proposed G</w:t>
            </w:r>
            <w:r w:rsidRPr="00F93297">
              <w:rPr>
                <w:iCs/>
              </w:rPr>
              <w:t xml:space="preserve">eneration </w:t>
            </w:r>
            <w:r>
              <w:rPr>
                <w:iCs/>
              </w:rPr>
              <w:t xml:space="preserve">Resources and ESRs </w:t>
            </w:r>
            <w:r w:rsidRPr="00F93297">
              <w:rPr>
                <w:iCs/>
              </w:rPr>
              <w:t>that ha</w:t>
            </w:r>
            <w:r>
              <w:rPr>
                <w:iCs/>
              </w:rPr>
              <w:t>ve</w:t>
            </w:r>
            <w:r w:rsidRPr="00F93297">
              <w:rPr>
                <w:iCs/>
              </w:rPr>
              <w:t xml:space="preserve"> met the criteria for inclusion </w:t>
            </w:r>
            <w:r>
              <w:rPr>
                <w:iCs/>
              </w:rPr>
              <w:t>in</w:t>
            </w:r>
            <w:r w:rsidRPr="00F93297">
              <w:rPr>
                <w:iCs/>
              </w:rPr>
              <w:t xml:space="preserve"> Section 6.9, Addition of Proposed Generation </w:t>
            </w:r>
            <w:r w:rsidRPr="0057763A">
              <w:rPr>
                <w:szCs w:val="20"/>
              </w:rPr>
              <w:t>to the Planning Models</w:t>
            </w:r>
            <w:r>
              <w:rPr>
                <w:szCs w:val="20"/>
              </w:rPr>
              <w:t>,</w:t>
            </w:r>
            <w:r w:rsidRPr="00F93297">
              <w:rPr>
                <w:iCs/>
              </w:rPr>
              <w:t xml:space="preserve"> to the </w:t>
            </w:r>
            <w:r>
              <w:rPr>
                <w:iCs/>
              </w:rPr>
              <w:t>Regional Transmission Plan base cases</w:t>
            </w:r>
            <w:r w:rsidRPr="00F93297">
              <w:rPr>
                <w:iCs/>
              </w:rPr>
              <w:t>.</w:t>
            </w:r>
            <w:r w:rsidRPr="00AD6850">
              <w:rPr>
                <w:szCs w:val="20"/>
              </w:rPr>
              <w:t xml:space="preserve"> </w:t>
            </w:r>
          </w:p>
        </w:tc>
      </w:tr>
    </w:tbl>
    <w:p w14:paraId="087CBC9B" w14:textId="77777777" w:rsidR="0061719C" w:rsidRDefault="0061719C" w:rsidP="00283369">
      <w:pPr>
        <w:rPr>
          <w:iCs/>
        </w:rPr>
      </w:pPr>
    </w:p>
    <w:p w14:paraId="345C2AA6" w14:textId="77777777" w:rsidR="0061719C" w:rsidRDefault="0061719C" w:rsidP="0061719C">
      <w:pPr>
        <w:spacing w:after="240"/>
        <w:ind w:left="720" w:hanging="720"/>
      </w:pPr>
      <w:r>
        <w:t>(3)</w:t>
      </w:r>
      <w:r>
        <w:tab/>
        <w:t xml:space="preserve">ERCOT shall update the Regional Transmission Plan reliability and economic base cases </w:t>
      </w:r>
      <w:r w:rsidRPr="00D64868">
        <w:t xml:space="preserve">to reflect </w:t>
      </w:r>
      <w:r>
        <w:t xml:space="preserve">any updates to </w:t>
      </w:r>
      <w:r w:rsidRPr="00D64868">
        <w:t>the amount of Switchable Generation Resource</w:t>
      </w:r>
      <w:r>
        <w:t xml:space="preserve"> (SWGR) capacity </w:t>
      </w:r>
      <w:r w:rsidRPr="00D64868">
        <w:t xml:space="preserve">available to </w:t>
      </w:r>
      <w:r>
        <w:t xml:space="preserve">the </w:t>
      </w:r>
      <w:r w:rsidRPr="00D64868">
        <w:t>ERCOT</w:t>
      </w:r>
      <w:r>
        <w:t xml:space="preserve"> Region</w:t>
      </w:r>
      <w:r w:rsidRPr="00D64868">
        <w:t xml:space="preserve">. </w:t>
      </w:r>
    </w:p>
    <w:p w14:paraId="4EDCFFD1" w14:textId="77777777" w:rsidR="0061719C" w:rsidRDefault="0061719C" w:rsidP="0061719C">
      <w:pPr>
        <w:spacing w:after="240"/>
        <w:ind w:left="720" w:hanging="720"/>
      </w:pPr>
      <w:r>
        <w:t>(4)</w:t>
      </w:r>
      <w:r>
        <w:tab/>
        <w:t>ERCOT may, in its discretion, set a Generation Resource to out of service in the Regional Transmission Plan base cases prior to receiving a Notification of Suspension of Operations (NSO) if the Resource Entity notifies ERCOT of its intent to retire/mothball the Generation Resource and/or makes a public statement of its intent to retire/mothball the Generation Resource.  ERCOT must provide reasonable advance notice to the RPG of any proposed Generation Resource retirements/mothballs and allow an opportunity for stakeholder comments.</w:t>
      </w:r>
    </w:p>
    <w:p w14:paraId="0F4EC2C8" w14:textId="77777777" w:rsidR="0061719C" w:rsidRDefault="0061719C" w:rsidP="0061719C">
      <w:pPr>
        <w:spacing w:after="240"/>
        <w:ind w:left="1440" w:hanging="720"/>
      </w:pPr>
      <w:r>
        <w:t>(a)</w:t>
      </w:r>
      <w:r>
        <w:tab/>
        <w:t>ERCOT will post and maintain the current list of Generation Resources that will be set to out of service pursuant to paragraph (4) above on the ERCOT website.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83369" w:rsidRPr="00A93FFB" w14:paraId="6626BAE1" w14:textId="77777777" w:rsidTr="00F445A2">
        <w:tc>
          <w:tcPr>
            <w:tcW w:w="9445" w:type="dxa"/>
            <w:tcBorders>
              <w:top w:val="single" w:sz="4" w:space="0" w:color="auto"/>
              <w:left w:val="single" w:sz="4" w:space="0" w:color="auto"/>
              <w:bottom w:val="single" w:sz="4" w:space="0" w:color="auto"/>
              <w:right w:val="single" w:sz="4" w:space="0" w:color="auto"/>
            </w:tcBorders>
            <w:shd w:val="clear" w:color="auto" w:fill="D9D9D9"/>
          </w:tcPr>
          <w:p w14:paraId="3A64B049" w14:textId="77777777" w:rsidR="00283369" w:rsidRDefault="00283369" w:rsidP="00F445A2">
            <w:pPr>
              <w:spacing w:before="120" w:after="240"/>
              <w:rPr>
                <w:b/>
                <w:i/>
              </w:rPr>
            </w:pPr>
            <w:r>
              <w:rPr>
                <w:b/>
                <w:i/>
              </w:rPr>
              <w:t>[PGRR118</w:t>
            </w:r>
            <w:r w:rsidRPr="004B0726">
              <w:rPr>
                <w:b/>
                <w:i/>
              </w:rPr>
              <w:t xml:space="preserve">: </w:t>
            </w:r>
            <w:r>
              <w:rPr>
                <w:b/>
                <w:i/>
              </w:rPr>
              <w:t xml:space="preserve"> Replace paragraph (4) above with the following upon system implementation of NPRR1246:</w:t>
            </w:r>
            <w:r w:rsidRPr="004B0726">
              <w:rPr>
                <w:b/>
                <w:i/>
              </w:rPr>
              <w:t>]</w:t>
            </w:r>
          </w:p>
          <w:p w14:paraId="43CBA754" w14:textId="77777777" w:rsidR="00283369" w:rsidRDefault="00283369" w:rsidP="00F445A2">
            <w:pPr>
              <w:spacing w:after="240"/>
              <w:ind w:left="720" w:hanging="720"/>
            </w:pPr>
            <w:r>
              <w:t>(4)</w:t>
            </w:r>
            <w:r>
              <w:tab/>
              <w:t>ERCOT may, in its discretion, set a Generation Resource or ESR to out of service in the Regional Transmission Plan base cases prior to receiving a Notification of Suspension of Operations (NSO) if the Resource Entity notifies ERCOT of its intent to retire/mothball the Resource and/or makes a public statement of its intent to retire/mothball the Resource.  ERCOT must provide reasonable advance notice to the RPG of any proposed Resource retirements/mothballs and allow an opportunity for stakeholder comments.</w:t>
            </w:r>
          </w:p>
          <w:p w14:paraId="76DF0DF1" w14:textId="77777777" w:rsidR="00283369" w:rsidRPr="00A93FFB" w:rsidRDefault="00283369" w:rsidP="00F445A2">
            <w:pPr>
              <w:spacing w:after="240"/>
              <w:ind w:left="1440" w:hanging="720"/>
              <w:rPr>
                <w:iCs/>
              </w:rPr>
            </w:pPr>
            <w:r>
              <w:t>(a)</w:t>
            </w:r>
            <w:r>
              <w:tab/>
              <w:t>ERCOT will post and maintain the current list of Generation Resources and ESRs that will be set to out of service pursuant to paragraph (4) above on the ERCOT website.</w:t>
            </w:r>
            <w:r w:rsidRPr="00AD6850">
              <w:rPr>
                <w:szCs w:val="20"/>
              </w:rPr>
              <w:t xml:space="preserve"> </w:t>
            </w:r>
          </w:p>
        </w:tc>
      </w:tr>
    </w:tbl>
    <w:p w14:paraId="77A5FEF1" w14:textId="77777777" w:rsidR="00283369" w:rsidRDefault="00283369" w:rsidP="00283369"/>
    <w:p w14:paraId="5B931B91" w14:textId="77777777" w:rsidR="0061719C" w:rsidRDefault="0061719C" w:rsidP="0061719C">
      <w:pPr>
        <w:spacing w:after="240"/>
        <w:ind w:left="720" w:hanging="720"/>
      </w:pPr>
      <w:r>
        <w:t>(5)</w:t>
      </w:r>
      <w:r>
        <w:tab/>
        <w:t xml:space="preserve">In its Regional Transmission Plan studies, </w:t>
      </w:r>
      <w:r w:rsidRPr="00882EAA">
        <w:t xml:space="preserve">ERCOT shall </w:t>
      </w:r>
      <w:r>
        <w:t>first consider transmission needs without Remedial Action Scheme (RAS) actions.  After evaluating these needs, ERCOT may model a RAS in the Regional Transmission Plan cases only if ERCOT’s initial studies did not identify a transmission project to exit the RAS or if a transmission project to exit the RAS is not expected to be in service by the season and year the case represents.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1719C" w14:paraId="4AD55DAC" w14:textId="77777777" w:rsidTr="009E5739">
        <w:tc>
          <w:tcPr>
            <w:tcW w:w="9445" w:type="dxa"/>
            <w:tcBorders>
              <w:top w:val="single" w:sz="4" w:space="0" w:color="auto"/>
              <w:left w:val="single" w:sz="4" w:space="0" w:color="auto"/>
              <w:bottom w:val="single" w:sz="4" w:space="0" w:color="auto"/>
              <w:right w:val="single" w:sz="4" w:space="0" w:color="auto"/>
            </w:tcBorders>
            <w:shd w:val="clear" w:color="auto" w:fill="D9D9D9"/>
          </w:tcPr>
          <w:p w14:paraId="35956A42" w14:textId="77777777" w:rsidR="0061719C" w:rsidRDefault="0061719C" w:rsidP="009E5739">
            <w:pPr>
              <w:spacing w:before="120" w:after="240"/>
              <w:rPr>
                <w:b/>
                <w:i/>
              </w:rPr>
            </w:pPr>
            <w:r>
              <w:rPr>
                <w:b/>
                <w:i/>
              </w:rPr>
              <w:lastRenderedPageBreak/>
              <w:t>[PGRR113</w:t>
            </w:r>
            <w:r w:rsidRPr="004B0726">
              <w:rPr>
                <w:b/>
                <w:i/>
              </w:rPr>
              <w:t xml:space="preserve">: </w:t>
            </w:r>
            <w:r>
              <w:rPr>
                <w:b/>
                <w:i/>
              </w:rPr>
              <w:t xml:space="preserve"> Replace paragraph (5) above with the following upon system implementation of NPRR1198:</w:t>
            </w:r>
            <w:r w:rsidRPr="004B0726">
              <w:rPr>
                <w:b/>
                <w:i/>
              </w:rPr>
              <w:t>]</w:t>
            </w:r>
          </w:p>
          <w:p w14:paraId="401A44FC" w14:textId="77777777" w:rsidR="0061719C" w:rsidRPr="00044773" w:rsidRDefault="0061719C" w:rsidP="009E5739">
            <w:pPr>
              <w:spacing w:after="240"/>
              <w:ind w:left="720" w:hanging="720"/>
              <w:rPr>
                <w:b/>
                <w:i/>
              </w:rPr>
            </w:pPr>
            <w:r>
              <w:t>(5)</w:t>
            </w:r>
            <w:r>
              <w:tab/>
              <w:t xml:space="preserve">In its Regional Transmission Plan studies, </w:t>
            </w:r>
            <w:r w:rsidRPr="00882EAA">
              <w:t xml:space="preserve">ERCOT shall </w:t>
            </w:r>
            <w:r>
              <w:t>first consider transmission needs without Remedial Action Scheme (RAS) or Constraint Management Plan (CMP) actions.  After evaluating these needs, ERCOT may model a RAS or CMP in the Regional Transmission Plan cases only if ERCOT’s initial studies did not identify a transmission project to exit the RAS or CMP, or if a transmission project to exit the RAS or CMP is not expected to be in service by the season and year the case represents.</w:t>
            </w:r>
          </w:p>
        </w:tc>
      </w:tr>
    </w:tbl>
    <w:p w14:paraId="3D4BDB6A" w14:textId="5CA5AE9E" w:rsidR="00FB654D" w:rsidRDefault="0061719C" w:rsidP="00816C40">
      <w:pPr>
        <w:spacing w:before="240" w:after="240"/>
        <w:ind w:left="720" w:hanging="720"/>
        <w:rPr>
          <w:ins w:id="11" w:author="ERCOT" w:date="2025-02-25T16:48:00Z"/>
        </w:rPr>
      </w:pPr>
      <w:r>
        <w:t>(6)</w:t>
      </w:r>
      <w:r>
        <w:tab/>
        <w:t xml:space="preserve">ERCOT may, in its discretion, make other adjustments to any Regional Transmission Plan base case to ensure that the case reaches a solution.  ERCOT must provide reasonable advance notice to the RPG of any proposed adjustments and an opportunity for stakeholder comment on them.   </w:t>
      </w:r>
    </w:p>
    <w:p w14:paraId="6A2B4758" w14:textId="77777777" w:rsidR="00975744" w:rsidRPr="00D34DEE" w:rsidRDefault="00975744" w:rsidP="00975744">
      <w:pPr>
        <w:spacing w:after="240"/>
        <w:ind w:left="720" w:hanging="720"/>
        <w:rPr>
          <w:ins w:id="12" w:author="ERCOT" w:date="2025-02-25T16:48:00Z"/>
          <w:iCs/>
        </w:rPr>
      </w:pPr>
      <w:bookmarkStart w:id="13" w:name="_Toc194047566"/>
      <w:bookmarkStart w:id="14" w:name="_Toc164932176"/>
      <w:bookmarkStart w:id="15" w:name="_Toc164932191"/>
      <w:bookmarkStart w:id="16" w:name="_Toc181432019"/>
      <w:bookmarkStart w:id="17" w:name="_Toc221086128"/>
      <w:bookmarkStart w:id="18" w:name="_Toc257809869"/>
      <w:bookmarkStart w:id="19" w:name="_Toc307384176"/>
      <w:bookmarkStart w:id="20" w:name="_Toc532803572"/>
      <w:bookmarkStart w:id="21" w:name="_Toc178160745"/>
      <w:bookmarkEnd w:id="5"/>
      <w:r>
        <w:t>(7)</w:t>
      </w:r>
      <w:r>
        <w:tab/>
        <w:t xml:space="preserve">ERCOT shall apply a reliability margin on applicable Interconnection Reliability </w:t>
      </w:r>
      <w:r w:rsidRPr="009D38F3">
        <w:t xml:space="preserve">Operating Limits (IROLs) and/or stability-related </w:t>
      </w:r>
      <w:r>
        <w:t>s</w:t>
      </w:r>
      <w:r w:rsidRPr="009D38F3">
        <w:t xml:space="preserve">ystem </w:t>
      </w:r>
      <w:r>
        <w:t>o</w:t>
      </w:r>
      <w:r w:rsidRPr="009D38F3">
        <w:t xml:space="preserve">perating </w:t>
      </w:r>
      <w:r>
        <w:t>l</w:t>
      </w:r>
      <w:r w:rsidRPr="009D38F3">
        <w:t xml:space="preserve">imits, </w:t>
      </w:r>
      <w:r w:rsidRPr="009931ED">
        <w:t>consistent with the ERCOT operating procedures when such limits are modeled in the Regional Transmission Plan reliability and economic cases.</w:t>
      </w:r>
      <w:r>
        <w:t xml:space="preserve">  </w:t>
      </w:r>
      <w:r w:rsidRPr="00A17657">
        <w:t>ERCOT shall use the current operating limit with reliability margin applied or best available information in determining the appropriate modeled limit for the future year being evaluated.</w:t>
      </w:r>
      <w:r>
        <w:t xml:space="preserve"> </w:t>
      </w:r>
    </w:p>
    <w:p w14:paraId="195CEDE9" w14:textId="3944DE65" w:rsidR="00975744" w:rsidRPr="00BA2009" w:rsidRDefault="00975744" w:rsidP="00975744">
      <w:pPr>
        <w:spacing w:before="240" w:after="240"/>
        <w:ind w:left="720" w:hanging="720"/>
        <w:rPr>
          <w:ins w:id="22" w:author="ERCOT" w:date="2024-09-09T09:28:00Z"/>
        </w:rPr>
      </w:pPr>
      <w:ins w:id="23" w:author="ERCOT" w:date="2025-02-25T16:49:00Z">
        <w:r>
          <w:t>(</w:t>
        </w:r>
        <w:del w:id="24" w:author="ERCOT Market Rules" w:date="2025-07-10T16:02:00Z" w16du:dateUtc="2025-07-10T21:02:00Z">
          <w:r w:rsidDel="00524648">
            <w:delText>7</w:delText>
          </w:r>
        </w:del>
      </w:ins>
      <w:ins w:id="25" w:author="ERCOT Market Rules" w:date="2025-07-10T16:02:00Z" w16du:dateUtc="2025-07-10T21:02:00Z">
        <w:r>
          <w:t>8</w:t>
        </w:r>
      </w:ins>
      <w:ins w:id="26" w:author="ERCOT" w:date="2025-02-25T16:49:00Z">
        <w:r>
          <w:t>)</w:t>
        </w:r>
        <w:r>
          <w:tab/>
          <w:t xml:space="preserve">ERCOT must provide reasonable advance notice to the RPG of </w:t>
        </w:r>
      </w:ins>
      <w:ins w:id="27" w:author="ERCOT" w:date="2025-02-25T16:53:00Z">
        <w:r>
          <w:t xml:space="preserve">additional generation </w:t>
        </w:r>
      </w:ins>
      <w:ins w:id="28" w:author="ERCOT" w:date="2025-03-14T15:58:00Z">
        <w:r>
          <w:t>propose</w:t>
        </w:r>
      </w:ins>
      <w:ins w:id="29" w:author="ERCOT" w:date="2025-03-14T15:59:00Z">
        <w:r>
          <w:t xml:space="preserve">d to be </w:t>
        </w:r>
      </w:ins>
      <w:ins w:id="30" w:author="ERCOT" w:date="2025-02-25T16:53:00Z">
        <w:r>
          <w:t xml:space="preserve">added </w:t>
        </w:r>
      </w:ins>
      <w:ins w:id="31" w:author="ERCOT" w:date="2025-03-11T19:17:00Z">
        <w:r>
          <w:t>to the base case</w:t>
        </w:r>
      </w:ins>
      <w:ins w:id="32" w:author="ERCOT" w:date="2025-03-11T19:59:00Z">
        <w:r>
          <w:t>s</w:t>
        </w:r>
      </w:ins>
      <w:ins w:id="33" w:author="ERCOT" w:date="2025-03-11T19:17:00Z">
        <w:r>
          <w:t xml:space="preserve"> </w:t>
        </w:r>
      </w:ins>
      <w:ins w:id="34" w:author="ERCOT" w:date="2025-02-25T16:53:00Z">
        <w:r>
          <w:t xml:space="preserve">in </w:t>
        </w:r>
      </w:ins>
      <w:ins w:id="35" w:author="ERCOT" w:date="2025-03-11T19:57:00Z">
        <w:r>
          <w:t xml:space="preserve">accordance with </w:t>
        </w:r>
      </w:ins>
      <w:ins w:id="36" w:author="ERCOT" w:date="2025-02-25T16:54:00Z">
        <w:r>
          <w:t xml:space="preserve">paragraph (5) of </w:t>
        </w:r>
      </w:ins>
      <w:ins w:id="37" w:author="ERCOT" w:date="2025-02-25T16:53:00Z">
        <w:r>
          <w:t>Section 6.9</w:t>
        </w:r>
      </w:ins>
      <w:ins w:id="38" w:author="ERCOT" w:date="2025-02-25T17:10:00Z">
        <w:del w:id="39" w:author="ERCOT 102125" w:date="2025-10-21T09:27:00Z" w16du:dateUtc="2025-10-21T14:27:00Z">
          <w:r w:rsidDel="004E3005">
            <w:delText>,</w:delText>
          </w:r>
        </w:del>
      </w:ins>
      <w:ins w:id="40" w:author="ERCOT" w:date="2025-02-25T16:49:00Z">
        <w:r>
          <w:t xml:space="preserve"> and</w:t>
        </w:r>
      </w:ins>
      <w:ins w:id="41" w:author="ERCOT" w:date="2025-02-25T17:11:00Z">
        <w:r>
          <w:t xml:space="preserve"> an opportunity for stakeholder comment</w:t>
        </w:r>
      </w:ins>
      <w:ins w:id="42" w:author="ERCOT" w:date="2025-02-25T16:49:00Z">
        <w:r>
          <w:t>.</w:t>
        </w:r>
      </w:ins>
    </w:p>
    <w:p w14:paraId="2AA0E345" w14:textId="77777777" w:rsidR="00321179" w:rsidRPr="00CD7014" w:rsidRDefault="00321179" w:rsidP="00321179">
      <w:pPr>
        <w:keepNext/>
        <w:tabs>
          <w:tab w:val="left" w:pos="1080"/>
        </w:tabs>
        <w:spacing w:before="240" w:after="240"/>
        <w:ind w:left="1080" w:hanging="1080"/>
        <w:outlineLvl w:val="2"/>
        <w:rPr>
          <w:b/>
          <w:bCs/>
          <w:i/>
          <w:szCs w:val="20"/>
        </w:rPr>
      </w:pPr>
      <w:r w:rsidRPr="00CD7014">
        <w:rPr>
          <w:b/>
          <w:bCs/>
          <w:i/>
        </w:rPr>
        <w:t>5.</w:t>
      </w:r>
      <w:r>
        <w:rPr>
          <w:b/>
          <w:bCs/>
          <w:i/>
        </w:rPr>
        <w:t>2</w:t>
      </w:r>
      <w:r w:rsidRPr="00CD7014">
        <w:rPr>
          <w:b/>
          <w:bCs/>
          <w:i/>
        </w:rPr>
        <w:t>.1</w:t>
      </w:r>
      <w:r w:rsidRPr="00CD7014">
        <w:rPr>
          <w:b/>
          <w:bCs/>
          <w:i/>
        </w:rPr>
        <w:tab/>
        <w:t>Applicability</w:t>
      </w:r>
      <w:bookmarkEnd w:id="13"/>
    </w:p>
    <w:p w14:paraId="793B9E63" w14:textId="77777777" w:rsidR="00321179" w:rsidRPr="00CD7014" w:rsidRDefault="00321179" w:rsidP="00321179">
      <w:pPr>
        <w:spacing w:after="240"/>
        <w:ind w:left="720" w:hanging="720"/>
        <w:rPr>
          <w:iCs/>
        </w:rPr>
      </w:pPr>
      <w:r w:rsidRPr="00CD7014">
        <w:rPr>
          <w:iCs/>
        </w:rPr>
        <w:t>(1)</w:t>
      </w:r>
      <w:r w:rsidRPr="00CD7014">
        <w:rPr>
          <w:iCs/>
        </w:rPr>
        <w:tab/>
        <w:t xml:space="preserve">The requirements in </w:t>
      </w:r>
      <w:r w:rsidRPr="00B35D2D">
        <w:rPr>
          <w:iCs/>
        </w:rPr>
        <w:t>Section 5</w:t>
      </w:r>
      <w:r w:rsidRPr="00B449B6">
        <w:rPr>
          <w:iCs/>
        </w:rPr>
        <w:t xml:space="preserve">, </w:t>
      </w:r>
      <w:r>
        <w:rPr>
          <w:iCs/>
        </w:rPr>
        <w:t>Generator</w:t>
      </w:r>
      <w:r w:rsidRPr="00B449B6">
        <w:rPr>
          <w:iCs/>
        </w:rPr>
        <w:t xml:space="preserve"> Interconnection or </w:t>
      </w:r>
      <w:r>
        <w:rPr>
          <w:iCs/>
        </w:rPr>
        <w:t>Modification</w:t>
      </w:r>
      <w:r w:rsidRPr="00CD7014">
        <w:rPr>
          <w:iCs/>
        </w:rPr>
        <w:t xml:space="preserve">, </w:t>
      </w:r>
      <w:r>
        <w:rPr>
          <w:iCs/>
        </w:rPr>
        <w:t>apply</w:t>
      </w:r>
      <w:r w:rsidRPr="00CD7014">
        <w:rPr>
          <w:iCs/>
        </w:rPr>
        <w:t xml:space="preserve"> to the following:</w:t>
      </w:r>
    </w:p>
    <w:p w14:paraId="7F383160" w14:textId="77777777" w:rsidR="00321179" w:rsidRPr="00CD7014" w:rsidRDefault="00321179" w:rsidP="00321179">
      <w:pPr>
        <w:spacing w:after="240"/>
        <w:ind w:left="1440" w:hanging="720"/>
        <w:rPr>
          <w:szCs w:val="20"/>
        </w:rPr>
      </w:pPr>
      <w:r w:rsidRPr="00CD7014">
        <w:rPr>
          <w:szCs w:val="20"/>
        </w:rPr>
        <w:t>(a)</w:t>
      </w:r>
      <w:r w:rsidRPr="00CD7014">
        <w:rPr>
          <w:szCs w:val="20"/>
        </w:rPr>
        <w:tab/>
        <w:t xml:space="preserve">Any </w:t>
      </w:r>
      <w:r w:rsidRPr="007B3DE9">
        <w:rPr>
          <w:szCs w:val="20"/>
        </w:rPr>
        <w:t>Entity</w:t>
      </w:r>
      <w:r w:rsidRPr="00CD7014">
        <w:rPr>
          <w:szCs w:val="20"/>
        </w:rPr>
        <w:t xml:space="preserve"> proposing </w:t>
      </w:r>
      <w:r>
        <w:rPr>
          <w:szCs w:val="20"/>
        </w:rPr>
        <w:t>to interconnect any generator</w:t>
      </w:r>
      <w:r w:rsidRPr="00CD7014">
        <w:rPr>
          <w:szCs w:val="20"/>
        </w:rPr>
        <w:t xml:space="preserve"> with an aggregate</w:t>
      </w:r>
      <w:r>
        <w:rPr>
          <w:szCs w:val="20"/>
        </w:rPr>
        <w:t xml:space="preserve"> nameplate capacity</w:t>
      </w:r>
      <w:r w:rsidRPr="00CD7014">
        <w:rPr>
          <w:szCs w:val="20"/>
        </w:rPr>
        <w:t xml:space="preserve"> of </w:t>
      </w:r>
      <w:r>
        <w:rPr>
          <w:szCs w:val="20"/>
        </w:rPr>
        <w:t>one</w:t>
      </w:r>
      <w:r w:rsidRPr="00CD7014">
        <w:rPr>
          <w:szCs w:val="20"/>
        </w:rPr>
        <w:t xml:space="preserve"> MW or greater</w:t>
      </w:r>
      <w:r>
        <w:rPr>
          <w:szCs w:val="20"/>
        </w:rPr>
        <w:t>, including but not limited to any Generation Resource or Energy Storage Resource (ESR),</w:t>
      </w:r>
      <w:r w:rsidRPr="00CD7014">
        <w:rPr>
          <w:szCs w:val="20"/>
        </w:rPr>
        <w:t xml:space="preserve"> to the ERCOT </w:t>
      </w:r>
      <w:r>
        <w:rPr>
          <w:szCs w:val="20"/>
        </w:rPr>
        <w:t>System</w:t>
      </w:r>
      <w:r w:rsidRPr="00CD7014">
        <w:rPr>
          <w:szCs w:val="20"/>
        </w:rPr>
        <w:t>;</w:t>
      </w:r>
    </w:p>
    <w:p w14:paraId="29CB21FE" w14:textId="77777777" w:rsidR="00321179" w:rsidRDefault="00321179" w:rsidP="00321179">
      <w:pPr>
        <w:spacing w:after="240"/>
        <w:ind w:left="1440" w:hanging="720"/>
        <w:rPr>
          <w:szCs w:val="20"/>
        </w:rPr>
      </w:pPr>
      <w:r>
        <w:rPr>
          <w:szCs w:val="20"/>
        </w:rPr>
        <w:t>(b)</w:t>
      </w:r>
      <w:r>
        <w:rPr>
          <w:szCs w:val="20"/>
        </w:rPr>
        <w:tab/>
        <w:t>Any Entity proposing to interconnect a Settlement Only Generator (SOG) to the ERCOT System; or</w:t>
      </w:r>
    </w:p>
    <w:p w14:paraId="70E3D953" w14:textId="77777777" w:rsidR="00321179" w:rsidRPr="00CD7014" w:rsidRDefault="00321179" w:rsidP="00321179">
      <w:pPr>
        <w:spacing w:after="240"/>
        <w:ind w:left="1440" w:hanging="720"/>
        <w:rPr>
          <w:szCs w:val="20"/>
        </w:rPr>
      </w:pPr>
      <w:r w:rsidRPr="00CD7014">
        <w:rPr>
          <w:szCs w:val="20"/>
        </w:rPr>
        <w:t>(</w:t>
      </w:r>
      <w:r>
        <w:rPr>
          <w:szCs w:val="20"/>
        </w:rPr>
        <w:t>c</w:t>
      </w:r>
      <w:r w:rsidRPr="00CD7014">
        <w:rPr>
          <w:szCs w:val="20"/>
        </w:rPr>
        <w:t>)</w:t>
      </w:r>
      <w:r w:rsidRPr="00CD7014">
        <w:rPr>
          <w:szCs w:val="20"/>
        </w:rPr>
        <w:tab/>
      </w:r>
      <w:r>
        <w:rPr>
          <w:szCs w:val="20"/>
        </w:rPr>
        <w:t xml:space="preserve">Any </w:t>
      </w:r>
      <w:r w:rsidRPr="007B3DE9">
        <w:rPr>
          <w:szCs w:val="20"/>
        </w:rPr>
        <w:t>Resource Entit</w:t>
      </w:r>
      <w:r>
        <w:rPr>
          <w:szCs w:val="20"/>
        </w:rPr>
        <w:t>y</w:t>
      </w:r>
      <w:r w:rsidRPr="00CD7014">
        <w:rPr>
          <w:szCs w:val="20"/>
        </w:rPr>
        <w:t xml:space="preserve"> </w:t>
      </w:r>
      <w:r>
        <w:rPr>
          <w:szCs w:val="20"/>
        </w:rPr>
        <w:t xml:space="preserve">seeking </w:t>
      </w:r>
      <w:r w:rsidRPr="00CD7014">
        <w:rPr>
          <w:szCs w:val="20"/>
        </w:rPr>
        <w:t>to</w:t>
      </w:r>
      <w:r>
        <w:rPr>
          <w:szCs w:val="20"/>
        </w:rPr>
        <w:t xml:space="preserve"> modify a Generation Resource, ESR, or SOG that is</w:t>
      </w:r>
      <w:r w:rsidRPr="008F2932">
        <w:rPr>
          <w:szCs w:val="20"/>
        </w:rPr>
        <w:t xml:space="preserve"> connected to the ERCOT </w:t>
      </w:r>
      <w:r>
        <w:rPr>
          <w:szCs w:val="20"/>
        </w:rPr>
        <w:t>System</w:t>
      </w:r>
      <w:r w:rsidRPr="008F2932">
        <w:rPr>
          <w:szCs w:val="20"/>
        </w:rPr>
        <w:t xml:space="preserve"> by</w:t>
      </w:r>
      <w:r w:rsidRPr="00CD7014">
        <w:rPr>
          <w:szCs w:val="20"/>
        </w:rPr>
        <w:t>:</w:t>
      </w:r>
    </w:p>
    <w:p w14:paraId="70152D00" w14:textId="77777777" w:rsidR="00321179" w:rsidRPr="00CD7014" w:rsidRDefault="00321179" w:rsidP="00321179">
      <w:pPr>
        <w:spacing w:after="240"/>
        <w:ind w:left="2160" w:hanging="720"/>
      </w:pPr>
      <w:r w:rsidRPr="00CD7014">
        <w:t>(i)</w:t>
      </w:r>
      <w:r w:rsidRPr="00CD7014">
        <w:tab/>
      </w:r>
      <w:r>
        <w:t xml:space="preserve">Increasing the real power rating </w:t>
      </w:r>
      <w:r w:rsidRPr="009117D4">
        <w:t>from that shown in the latest Resource Registration data</w:t>
      </w:r>
      <w:r w:rsidRPr="00CD7014">
        <w:t xml:space="preserve"> by </w:t>
      </w:r>
      <w:r>
        <w:t>one</w:t>
      </w:r>
      <w:r w:rsidRPr="00CD7014">
        <w:t xml:space="preserve"> MW or greater within a single year; </w:t>
      </w:r>
    </w:p>
    <w:p w14:paraId="776C4FE8" w14:textId="77777777" w:rsidR="00321179" w:rsidRDefault="00321179" w:rsidP="00321179">
      <w:pPr>
        <w:spacing w:after="240"/>
        <w:ind w:left="2160" w:hanging="720"/>
      </w:pPr>
      <w:r w:rsidRPr="00DD29C7">
        <w:t>(ii)</w:t>
      </w:r>
      <w:r w:rsidRPr="00DD29C7">
        <w:tab/>
      </w:r>
      <w:r>
        <w:t>Changing the inverter, turbine, generator,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21179" w:rsidRPr="00C26124" w14:paraId="1C2A0A3D" w14:textId="77777777" w:rsidTr="009B2F9F">
        <w:tc>
          <w:tcPr>
            <w:tcW w:w="9445" w:type="dxa"/>
            <w:tcBorders>
              <w:top w:val="single" w:sz="4" w:space="0" w:color="auto"/>
              <w:left w:val="single" w:sz="4" w:space="0" w:color="auto"/>
              <w:bottom w:val="single" w:sz="4" w:space="0" w:color="auto"/>
              <w:right w:val="single" w:sz="4" w:space="0" w:color="auto"/>
            </w:tcBorders>
            <w:shd w:val="clear" w:color="auto" w:fill="D9D9D9"/>
          </w:tcPr>
          <w:p w14:paraId="114281AD" w14:textId="77777777" w:rsidR="00321179" w:rsidRPr="00C26124" w:rsidRDefault="00321179" w:rsidP="009B2F9F">
            <w:pPr>
              <w:spacing w:before="120" w:after="240"/>
              <w:rPr>
                <w:b/>
                <w:i/>
              </w:rPr>
            </w:pPr>
            <w:bookmarkStart w:id="43" w:name="_Hlk192595913"/>
            <w:r w:rsidRPr="00C26124">
              <w:rPr>
                <w:b/>
                <w:i/>
              </w:rPr>
              <w:lastRenderedPageBreak/>
              <w:t>[PGRR118:  Replace paragraph (</w:t>
            </w:r>
            <w:r>
              <w:rPr>
                <w:b/>
                <w:i/>
              </w:rPr>
              <w:t>ii</w:t>
            </w:r>
            <w:r w:rsidRPr="00C26124">
              <w:rPr>
                <w:b/>
                <w:i/>
              </w:rPr>
              <w:t xml:space="preserve">) above </w:t>
            </w:r>
            <w:r>
              <w:rPr>
                <w:b/>
                <w:i/>
              </w:rPr>
              <w:t>with the following</w:t>
            </w:r>
            <w:r w:rsidRPr="00C26124">
              <w:rPr>
                <w:b/>
                <w:i/>
              </w:rPr>
              <w:t xml:space="preserve"> upon system implementation of NPRR1246:]</w:t>
            </w:r>
          </w:p>
          <w:p w14:paraId="3F759035" w14:textId="77777777" w:rsidR="00321179" w:rsidRPr="00C26124" w:rsidRDefault="00321179" w:rsidP="009B2F9F">
            <w:pPr>
              <w:spacing w:after="240"/>
              <w:ind w:left="2160" w:hanging="720"/>
              <w:rPr>
                <w:iCs/>
              </w:rPr>
            </w:pPr>
            <w:r w:rsidRPr="00DD29C7">
              <w:t>(ii)</w:t>
            </w:r>
            <w:r w:rsidRPr="00DD29C7">
              <w:tab/>
            </w:r>
            <w:r>
              <w:t>Changing the inverter, turbine, generator, battery modules, or power converter associated with a</w:t>
            </w:r>
            <w:r w:rsidRPr="00DD29C7">
              <w:t xml:space="preserve"> </w:t>
            </w:r>
            <w:r>
              <w:t xml:space="preserve">facility with an aggregate </w:t>
            </w:r>
            <w:r w:rsidRPr="006445E7">
              <w:t>real power rating</w:t>
            </w:r>
            <w:r w:rsidRPr="00DD29C7">
              <w:t xml:space="preserve"> of ten MW or greater</w:t>
            </w:r>
            <w:r>
              <w:t>, unless the replacement is in-kind</w:t>
            </w:r>
            <w:r w:rsidRPr="00DD29C7">
              <w:t>;</w:t>
            </w:r>
          </w:p>
        </w:tc>
      </w:tr>
    </w:tbl>
    <w:bookmarkEnd w:id="43"/>
    <w:p w14:paraId="13D7767E" w14:textId="0A8CF750" w:rsidR="00321179" w:rsidRPr="00DD29C7" w:rsidRDefault="00321179" w:rsidP="00321179">
      <w:pPr>
        <w:spacing w:before="240" w:after="240"/>
        <w:ind w:left="2160" w:hanging="720"/>
      </w:pPr>
      <w:r>
        <w:t>(iii)</w:t>
      </w:r>
      <w:r>
        <w:tab/>
        <w:t>Modifying any control settings</w:t>
      </w:r>
      <w:r w:rsidRPr="00D90D3A">
        <w:t xml:space="preserve"> or equipment </w:t>
      </w:r>
      <w:r>
        <w:t xml:space="preserve">of Inverter-Based Resources (IBRs) </w:t>
      </w:r>
      <w:r w:rsidRPr="00D90D3A">
        <w:t>that impact the dynamic response (</w:t>
      </w:r>
      <w:r>
        <w:t>such as</w:t>
      </w:r>
      <w:r w:rsidRPr="00D90D3A">
        <w:t xml:space="preserve"> voltage, frequency, and current injections) </w:t>
      </w:r>
      <w:r>
        <w:t>at the Point of Interconnection (POI)</w:t>
      </w:r>
      <w:r w:rsidRPr="00AA2866">
        <w:t xml:space="preserve"> </w:t>
      </w:r>
      <w:r>
        <w:t>in a manner that is deemed to require further study in accordance with the process outlined in paragraph (</w:t>
      </w:r>
      <w:del w:id="44" w:author="ERCOT" w:date="2025-03-28T15:16:00Z">
        <w:r w:rsidDel="00321179">
          <w:delText>5</w:delText>
        </w:r>
      </w:del>
      <w:ins w:id="45" w:author="ERCOT" w:date="2025-03-28T15:16:00Z">
        <w:r>
          <w:t>6</w:t>
        </w:r>
      </w:ins>
      <w:r>
        <w:t xml:space="preserve">) of Section 5.5, Generator Commissioning and Continuing Operations; </w:t>
      </w:r>
      <w:r w:rsidRPr="00DD29C7">
        <w:t xml:space="preserve"> </w:t>
      </w:r>
    </w:p>
    <w:p w14:paraId="4BE97951" w14:textId="77777777" w:rsidR="00321179" w:rsidRDefault="00321179" w:rsidP="00321179">
      <w:pPr>
        <w:spacing w:after="240"/>
        <w:ind w:left="2160" w:hanging="720"/>
      </w:pPr>
      <w:r w:rsidRPr="00CD7014">
        <w:t>(</w:t>
      </w:r>
      <w:r>
        <w:t>iv</w:t>
      </w:r>
      <w:r w:rsidRPr="00CD7014">
        <w:t>)</w:t>
      </w:r>
      <w:r w:rsidRPr="00CD7014">
        <w:tab/>
        <w:t>Chang</w:t>
      </w:r>
      <w:r>
        <w:t>ing</w:t>
      </w:r>
      <w:r w:rsidRPr="00CD7014">
        <w:t xml:space="preserve"> or add</w:t>
      </w:r>
      <w:r>
        <w:t>ing</w:t>
      </w:r>
      <w:r w:rsidRPr="00CD7014">
        <w:t xml:space="preserve"> a </w:t>
      </w:r>
      <w:r w:rsidRPr="00742EC1">
        <w:t>POI</w:t>
      </w:r>
      <w:r w:rsidRPr="00CD7014">
        <w:t xml:space="preserve"> </w:t>
      </w:r>
      <w:r>
        <w:t>to a facility</w:t>
      </w:r>
      <w:r w:rsidRPr="00CD7014">
        <w:t xml:space="preserve"> </w:t>
      </w:r>
      <w:r>
        <w:t xml:space="preserve">with an aggregate real power rating </w:t>
      </w:r>
      <w:r w:rsidRPr="00CD7014">
        <w:t>of ten MW or greater</w:t>
      </w:r>
      <w:r>
        <w:t>; or</w:t>
      </w:r>
    </w:p>
    <w:p w14:paraId="56E00572" w14:textId="77777777" w:rsidR="00321179" w:rsidRPr="00CD7014" w:rsidRDefault="00321179" w:rsidP="00321179">
      <w:pPr>
        <w:spacing w:after="240"/>
        <w:ind w:left="2160" w:hanging="720"/>
      </w:pPr>
      <w:r>
        <w:t>(v)</w:t>
      </w:r>
      <w:r>
        <w:tab/>
        <w:t>Increasing the aggregate nameplate capacity of a generator less than ten MW to ten MW or greater.</w:t>
      </w:r>
    </w:p>
    <w:p w14:paraId="6B3DCB44" w14:textId="77777777" w:rsidR="00321179" w:rsidRDefault="00321179" w:rsidP="00321179">
      <w:pPr>
        <w:pStyle w:val="BodyTextNumbered"/>
      </w:pPr>
      <w:r>
        <w:t>(2)</w:t>
      </w:r>
      <w:r>
        <w:tab/>
        <w:t>For the purposes of Section 5, the term “generator” includes but is not limited to a Generation Resource, SOG, and ESR.</w:t>
      </w:r>
    </w:p>
    <w:p w14:paraId="3CABDC46" w14:textId="77777777" w:rsidR="00321179" w:rsidRDefault="00321179" w:rsidP="00321179">
      <w:pPr>
        <w:pStyle w:val="BodyTextNumbered"/>
      </w:pPr>
      <w:r w:rsidRPr="00D220A2">
        <w:t>(3)</w:t>
      </w:r>
      <w:r>
        <w:tab/>
        <w:t>For the purposes of determining the appropriate requirements in Section 5, a generator is considered a “large generator” if it currently has or is proposed to have an aggregate nameplate capacity of ten MW or greater.  A generator is considered a “small generator” if it currently has or is proposed to have an aggregate nameplate capacity of less than ten MW.</w:t>
      </w:r>
    </w:p>
    <w:p w14:paraId="282E4AEA" w14:textId="77777777" w:rsidR="00321179" w:rsidRDefault="00321179" w:rsidP="00321179">
      <w:pPr>
        <w:pStyle w:val="BodyTextNumbered"/>
      </w:pPr>
      <w:r>
        <w:t>(4)</w:t>
      </w:r>
      <w:r>
        <w:tab/>
        <w:t>Notwithstanding paragraph (3), above, if a Resource Entity is proposing to increase the real power rating of an existing generator by one MW or greater but less than ten MW, that generator shall be considered a small generator for the purposes of the interconnection process described in Section 5.</w:t>
      </w:r>
    </w:p>
    <w:p w14:paraId="12FCB28D" w14:textId="77777777" w:rsidR="00321179" w:rsidRDefault="00321179" w:rsidP="00321179">
      <w:pPr>
        <w:pStyle w:val="BodyTextNumbered"/>
      </w:pPr>
      <w:r>
        <w:t>(5)</w:t>
      </w:r>
      <w:r>
        <w:tab/>
        <w:t xml:space="preserve">Notwithstanding paragraphs (3) and (4), above, if a Resource Entity is proposing to increase a generator’s real power rating by ten MW or more, or is proposing to increase </w:t>
      </w:r>
      <w:r w:rsidRPr="008C5FB6">
        <w:t>a generator’s real power rating</w:t>
      </w:r>
      <w:r>
        <w:t xml:space="preserve"> from less than ten MW to ten MW or more, that generator shall be considered a large generator for the purposes of the interconnection process described in Section 5.</w:t>
      </w:r>
    </w:p>
    <w:p w14:paraId="035A7FE7" w14:textId="77777777" w:rsidR="00321179" w:rsidRDefault="00321179" w:rsidP="00321179">
      <w:pPr>
        <w:pStyle w:val="BodyTextNumbered"/>
      </w:pPr>
      <w:r w:rsidRPr="005C1E41">
        <w:t>(6)</w:t>
      </w:r>
      <w:r w:rsidRPr="005C1E41">
        <w:tab/>
        <w:t>For the purposes of determining the appropriate requirements in Section 5, ERCOT may require two or more separate generator interconnection requests to the same substation to follow the interconnection process applicable to the large generators, if, following the proposed change, those generators would have an aggregate nameplate capacity of ten MW or greater, and the projects are proposed by the same Entity or Affiliates.</w:t>
      </w:r>
    </w:p>
    <w:p w14:paraId="41E968A1" w14:textId="77777777" w:rsidR="00321179" w:rsidRDefault="00321179" w:rsidP="00321179">
      <w:pPr>
        <w:pStyle w:val="BodyTextNumbered"/>
      </w:pPr>
      <w:r>
        <w:lastRenderedPageBreak/>
        <w:t>(7)</w:t>
      </w:r>
      <w:r>
        <w:tab/>
        <w:t xml:space="preserve">For a </w:t>
      </w:r>
      <w:r w:rsidRPr="00683D35">
        <w:t xml:space="preserve">new or modified </w:t>
      </w:r>
      <w:r>
        <w:t xml:space="preserve">generator that has been designated </w:t>
      </w:r>
      <w:r w:rsidRPr="00683D35">
        <w:t xml:space="preserve">as a Self-Limiting Facility </w:t>
      </w:r>
      <w:r>
        <w:t>or as a component of a Self-Limiting Facility, the categorization of the generator as a small generator or large generator pursuant to paragraphs (3) through (5) above shall be determined using the Self-Limiting Facility’s established limit on the total</w:t>
      </w:r>
      <w:r w:rsidRPr="00197513">
        <w:t xml:space="preserve"> </w:t>
      </w:r>
      <w:r w:rsidRPr="00C94631">
        <w:t xml:space="preserve">MW </w:t>
      </w:r>
      <w:r>
        <w:t>Injection, or if applicable, the proposed increase in that value instead of the nameplate capacity of the Self-Limiting Facility.</w:t>
      </w:r>
    </w:p>
    <w:p w14:paraId="4500982D" w14:textId="77777777" w:rsidR="00321179" w:rsidRDefault="00321179" w:rsidP="00321179">
      <w:pPr>
        <w:pStyle w:val="H3"/>
      </w:pPr>
      <w:bookmarkStart w:id="46" w:name="_Toc194047581"/>
      <w:bookmarkEnd w:id="14"/>
      <w:r w:rsidRPr="00DF4AA8">
        <w:rPr>
          <w:szCs w:val="24"/>
        </w:rPr>
        <w:t>5.</w:t>
      </w:r>
      <w:r>
        <w:rPr>
          <w:szCs w:val="24"/>
        </w:rPr>
        <w:t>3</w:t>
      </w:r>
      <w:r w:rsidRPr="00DF4AA8">
        <w:rPr>
          <w:szCs w:val="24"/>
        </w:rPr>
        <w:t>.2</w:t>
      </w:r>
      <w:r w:rsidRPr="00DF4AA8">
        <w:rPr>
          <w:szCs w:val="24"/>
        </w:rPr>
        <w:tab/>
        <w:t>Full Interconnection Study</w:t>
      </w:r>
      <w:bookmarkEnd w:id="46"/>
    </w:p>
    <w:p w14:paraId="42DACBEA" w14:textId="77777777" w:rsidR="00321179" w:rsidRDefault="00321179" w:rsidP="00321179">
      <w:pPr>
        <w:pStyle w:val="BodyTextNumbered"/>
        <w:rPr>
          <w:szCs w:val="24"/>
        </w:rPr>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The FIS is not intended to determine the deliverability of power from the proposed Generation Resource to market or to ensure that the proposed Generation Resource does not experience any congestion-related curtailment.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21179" w:rsidRPr="00C26124" w14:paraId="32AAF0FB" w14:textId="77777777" w:rsidTr="009B2F9F">
        <w:tc>
          <w:tcPr>
            <w:tcW w:w="9445" w:type="dxa"/>
            <w:tcBorders>
              <w:top w:val="single" w:sz="4" w:space="0" w:color="auto"/>
              <w:left w:val="single" w:sz="4" w:space="0" w:color="auto"/>
              <w:bottom w:val="single" w:sz="4" w:space="0" w:color="auto"/>
              <w:right w:val="single" w:sz="4" w:space="0" w:color="auto"/>
            </w:tcBorders>
            <w:shd w:val="clear" w:color="auto" w:fill="D9D9D9"/>
          </w:tcPr>
          <w:p w14:paraId="5ECDBA7B" w14:textId="77777777" w:rsidR="00321179" w:rsidRPr="00C26124" w:rsidRDefault="00321179" w:rsidP="009B2F9F">
            <w:pPr>
              <w:spacing w:before="120" w:after="240"/>
              <w:rPr>
                <w:b/>
                <w:i/>
              </w:rPr>
            </w:pPr>
            <w:r w:rsidRPr="00C26124">
              <w:rPr>
                <w:b/>
                <w:i/>
              </w:rPr>
              <w:t>[PGRR118:  Replace paragraph (</w:t>
            </w:r>
            <w:r>
              <w:rPr>
                <w:b/>
                <w:i/>
              </w:rPr>
              <w:t>1</w:t>
            </w:r>
            <w:r w:rsidRPr="00C26124">
              <w:rPr>
                <w:b/>
                <w:i/>
              </w:rPr>
              <w:t>) above</w:t>
            </w:r>
            <w:r>
              <w:rPr>
                <w:b/>
                <w:i/>
              </w:rPr>
              <w:t xml:space="preserve"> with the following</w:t>
            </w:r>
            <w:r w:rsidRPr="00C26124">
              <w:rPr>
                <w:b/>
                <w:i/>
              </w:rPr>
              <w:t xml:space="preserve"> upon system implementation of NPRR1246:]</w:t>
            </w:r>
          </w:p>
          <w:p w14:paraId="1577DECC" w14:textId="77777777" w:rsidR="00321179" w:rsidRPr="00C26124" w:rsidRDefault="00321179" w:rsidP="009B2F9F">
            <w:pPr>
              <w:pStyle w:val="BodyTextNumbered"/>
            </w:pPr>
            <w:r w:rsidRPr="00DF4AA8">
              <w:rPr>
                <w:szCs w:val="24"/>
              </w:rPr>
              <w:t>(1)</w:t>
            </w:r>
            <w:r w:rsidRPr="00DF4AA8">
              <w:rPr>
                <w:szCs w:val="24"/>
              </w:rPr>
              <w:tab/>
            </w:r>
            <w:r w:rsidRPr="00360DD6">
              <w:rPr>
                <w:szCs w:val="24"/>
              </w:rPr>
              <w:t>An FIS con</w:t>
            </w:r>
            <w:r w:rsidRPr="00AF6B57">
              <w:rPr>
                <w:szCs w:val="24"/>
              </w:rPr>
              <w:t xml:space="preserve">sists of the set of steady-state, </w:t>
            </w:r>
            <w:r>
              <w:rPr>
                <w:szCs w:val="24"/>
              </w:rPr>
              <w:t>stability</w:t>
            </w:r>
            <w:r w:rsidRPr="00AF6B57">
              <w:rPr>
                <w:szCs w:val="24"/>
              </w:rPr>
              <w:t>, short-circuit, facility</w:t>
            </w:r>
            <w:r>
              <w:rPr>
                <w:szCs w:val="24"/>
              </w:rPr>
              <w:t>, and/or other relevant studies</w:t>
            </w:r>
            <w:r w:rsidRPr="00AF6B57">
              <w:rPr>
                <w:szCs w:val="24"/>
              </w:rPr>
              <w:t xml:space="preserve"> that are necessary to determine </w:t>
            </w:r>
            <w:r>
              <w:rPr>
                <w:szCs w:val="24"/>
              </w:rPr>
              <w:t>the reliability impact of a large generator on affected</w:t>
            </w:r>
            <w:r w:rsidRPr="00DF4AA8">
              <w:rPr>
                <w:szCs w:val="24"/>
              </w:rPr>
              <w:t xml:space="preserve"> Transmission</w:t>
            </w:r>
            <w:r w:rsidRPr="00AF6B57">
              <w:rPr>
                <w:szCs w:val="24"/>
              </w:rPr>
              <w:t xml:space="preserve"> </w:t>
            </w:r>
            <w:r w:rsidRPr="00DF4AA8">
              <w:rPr>
                <w:szCs w:val="24"/>
              </w:rPr>
              <w:t>F</w:t>
            </w:r>
            <w:r w:rsidRPr="00AF6B57">
              <w:rPr>
                <w:szCs w:val="24"/>
              </w:rPr>
              <w:t>acilities</w:t>
            </w:r>
            <w:r>
              <w:rPr>
                <w:szCs w:val="24"/>
              </w:rPr>
              <w:t xml:space="preserve"> and identify the Transmission Facilities that</w:t>
            </w:r>
            <w:r w:rsidRPr="00AF6B57">
              <w:rPr>
                <w:szCs w:val="24"/>
              </w:rPr>
              <w:t xml:space="preserve"> are </w:t>
            </w:r>
            <w:r w:rsidRPr="00DF4AA8">
              <w:rPr>
                <w:szCs w:val="24"/>
              </w:rPr>
              <w:t>needed</w:t>
            </w:r>
            <w:r w:rsidRPr="00AF6B57">
              <w:rPr>
                <w:szCs w:val="24"/>
              </w:rPr>
              <w:t xml:space="preserve"> to reliably interconnect </w:t>
            </w:r>
            <w:r w:rsidRPr="00DF4AA8">
              <w:rPr>
                <w:szCs w:val="24"/>
              </w:rPr>
              <w:t xml:space="preserve">the </w:t>
            </w:r>
            <w:r w:rsidRPr="00AF6B57">
              <w:rPr>
                <w:szCs w:val="24"/>
              </w:rPr>
              <w:t xml:space="preserve">new or modified </w:t>
            </w:r>
            <w:r>
              <w:rPr>
                <w:szCs w:val="24"/>
              </w:rPr>
              <w:t>generator</w:t>
            </w:r>
            <w:r w:rsidRPr="00AF6B57">
              <w:rPr>
                <w:szCs w:val="24"/>
              </w:rPr>
              <w:t xml:space="preserve"> to the ERCOT System.</w:t>
            </w:r>
            <w:r>
              <w:rPr>
                <w:szCs w:val="24"/>
              </w:rPr>
              <w:t xml:space="preserve">  </w:t>
            </w:r>
            <w:r w:rsidRPr="00AF6B57">
              <w:rPr>
                <w:szCs w:val="24"/>
              </w:rPr>
              <w:t xml:space="preserve">The FIS is not intended to determine the deliverability of power from the proposed Generation Resource </w:t>
            </w:r>
            <w:r>
              <w:rPr>
                <w:szCs w:val="24"/>
              </w:rPr>
              <w:t xml:space="preserve">or ESR </w:t>
            </w:r>
            <w:r w:rsidRPr="00AF6B57">
              <w:rPr>
                <w:szCs w:val="24"/>
              </w:rPr>
              <w:t xml:space="preserve">to market or to ensure that the proposed Generation Resource </w:t>
            </w:r>
            <w:r>
              <w:rPr>
                <w:szCs w:val="24"/>
              </w:rPr>
              <w:t xml:space="preserve">or ESR </w:t>
            </w:r>
            <w:r w:rsidRPr="00AF6B57">
              <w:rPr>
                <w:szCs w:val="24"/>
              </w:rPr>
              <w:t>does not experience any congestion-related curtailment.</w:t>
            </w:r>
          </w:p>
        </w:tc>
      </w:tr>
    </w:tbl>
    <w:p w14:paraId="62EBA1DA" w14:textId="77777777" w:rsidR="00321179" w:rsidRDefault="00321179" w:rsidP="00321179">
      <w:pPr>
        <w:pStyle w:val="BodyTextNumbered"/>
        <w:spacing w:before="240"/>
        <w:rPr>
          <w:szCs w:val="24"/>
        </w:rPr>
      </w:pPr>
      <w:r>
        <w:rPr>
          <w:szCs w:val="24"/>
        </w:rPr>
        <w:t>(2)</w:t>
      </w:r>
      <w:r>
        <w:rPr>
          <w:szCs w:val="24"/>
        </w:rPr>
        <w:tab/>
        <w:t xml:space="preserve">For an </w:t>
      </w:r>
      <w:r w:rsidRPr="0078654C">
        <w:rPr>
          <w:szCs w:val="24"/>
        </w:rPr>
        <w:t>interconnection request</w:t>
      </w:r>
      <w:r>
        <w:rPr>
          <w:szCs w:val="24"/>
        </w:rPr>
        <w:t xml:space="preserve"> involving a large generator interconnecting at distribution voltage, the FIS shall evaluate only the transmission-level impacts, if any, of the proposed generator, and the affected DSP shall provide the lead TSP all information concerning the DSP’s facilities or the proposed generator interconnection as may be requested by the TSP for the purpose of completing any one or more FIS studies.  </w:t>
      </w:r>
    </w:p>
    <w:p w14:paraId="04AD0BC7" w14:textId="77777777" w:rsidR="00321179" w:rsidRDefault="00321179" w:rsidP="00321179">
      <w:pPr>
        <w:pStyle w:val="BodyTextNumbered"/>
        <w:rPr>
          <w:szCs w:val="24"/>
        </w:rPr>
      </w:pPr>
      <w:r w:rsidRPr="00DF4AA8">
        <w:rPr>
          <w:szCs w:val="24"/>
        </w:rPr>
        <w:t>(</w:t>
      </w:r>
      <w:r>
        <w:rPr>
          <w:szCs w:val="24"/>
        </w:rPr>
        <w:t>3</w:t>
      </w:r>
      <w:r w:rsidRPr="00DF4AA8">
        <w:rPr>
          <w:szCs w:val="24"/>
        </w:rPr>
        <w:t>)</w:t>
      </w:r>
      <w:r w:rsidRPr="00DF4AA8">
        <w:rPr>
          <w:szCs w:val="24"/>
        </w:rPr>
        <w:tab/>
      </w:r>
      <w:r>
        <w:rPr>
          <w:szCs w:val="24"/>
        </w:rPr>
        <w:t>To initiate an FIS, t</w:t>
      </w:r>
      <w:r w:rsidRPr="00AF6B57">
        <w:rPr>
          <w:szCs w:val="24"/>
        </w:rPr>
        <w:t xml:space="preserve">he </w:t>
      </w:r>
      <w:r w:rsidRPr="00DF4AA8">
        <w:rPr>
          <w:szCs w:val="24"/>
        </w:rPr>
        <w:t>IE</w:t>
      </w:r>
      <w:r w:rsidRPr="00AF6B57">
        <w:rPr>
          <w:szCs w:val="24"/>
        </w:rPr>
        <w:t xml:space="preserve"> must </w:t>
      </w:r>
      <w:r>
        <w:rPr>
          <w:szCs w:val="24"/>
        </w:rPr>
        <w:t>submit each of the following via the online RIOO system:</w:t>
      </w:r>
    </w:p>
    <w:p w14:paraId="7DA99420" w14:textId="77777777" w:rsidR="00321179" w:rsidRDefault="00321179" w:rsidP="00321179">
      <w:pPr>
        <w:pStyle w:val="BodyTextNumbered"/>
        <w:ind w:left="1440"/>
        <w:rPr>
          <w:szCs w:val="24"/>
        </w:rPr>
      </w:pPr>
      <w:r>
        <w:rPr>
          <w:szCs w:val="24"/>
        </w:rPr>
        <w:t>(a)</w:t>
      </w:r>
      <w:r>
        <w:rPr>
          <w:szCs w:val="24"/>
        </w:rPr>
        <w:tab/>
        <w:t>A request to proceed with the FIS via the online RIOO system;</w:t>
      </w:r>
    </w:p>
    <w:p w14:paraId="6DA490B9" w14:textId="280D682B" w:rsidR="00321179" w:rsidRDefault="00321179" w:rsidP="00321179">
      <w:pPr>
        <w:pStyle w:val="BodyTextNumbered"/>
        <w:ind w:left="1440"/>
      </w:pPr>
      <w:r>
        <w:rPr>
          <w:szCs w:val="24"/>
        </w:rPr>
        <w:t>(b)</w:t>
      </w:r>
      <w:r>
        <w:rPr>
          <w:szCs w:val="24"/>
        </w:rPr>
        <w:tab/>
        <w:t>Complete Resource Registration data in the format prescribed by ERCOT with applicable information required for interconnection studies identified in the Resource Registration Glossary for the applicable Resource type</w:t>
      </w:r>
      <w:ins w:id="47" w:author="ERCOT" w:date="2025-03-28T15:20:00Z">
        <w:r>
          <w:rPr>
            <w:szCs w:val="24"/>
          </w:rPr>
          <w:t>;</w:t>
        </w:r>
      </w:ins>
      <w:del w:id="48" w:author="ERCOT" w:date="2025-03-28T15:20:00Z">
        <w:r w:rsidDel="00321179">
          <w:rPr>
            <w:szCs w:val="24"/>
          </w:rPr>
          <w:delText>.  This information includes, among other things, the appropriate d</w:delText>
        </w:r>
        <w:r w:rsidRPr="00DD1DA0" w:rsidDel="00321179">
          <w:rPr>
            <w:szCs w:val="24"/>
          </w:rPr>
          <w:delText xml:space="preserve">ynamic model </w:delText>
        </w:r>
        <w:r w:rsidDel="00321179">
          <w:rPr>
            <w:szCs w:val="24"/>
          </w:rPr>
          <w:delText>for</w:delText>
        </w:r>
        <w:r w:rsidRPr="00DD1DA0" w:rsidDel="00321179">
          <w:rPr>
            <w:szCs w:val="24"/>
          </w:rPr>
          <w:delText xml:space="preserve"> the proposed </w:delText>
        </w:r>
        <w:r w:rsidDel="00321179">
          <w:rPr>
            <w:szCs w:val="24"/>
          </w:rPr>
          <w:delText xml:space="preserve">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w:delText>
        </w:r>
        <w:r w:rsidDel="00321179">
          <w:rPr>
            <w:szCs w:val="24"/>
          </w:rPr>
          <w:lastRenderedPageBreak/>
          <w:delText>be provided using the appropriate dynamic model template.  Paragraph (5) of Section</w:delText>
        </w:r>
      </w:del>
      <w:r>
        <w:rPr>
          <w:szCs w:val="24"/>
        </w:rPr>
        <w:t xml:space="preserve"> </w:t>
      </w:r>
      <w:del w:id="49" w:author="ERCOT" w:date="2025-03-28T15:20:00Z">
        <w:r w:rsidDel="00321179">
          <w:rPr>
            <w:szCs w:val="24"/>
          </w:rPr>
          <w:delText xml:space="preserve">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delText>
        </w:r>
        <w:r w:rsidRPr="00DD1DA0" w:rsidDel="00321179">
          <w:delText xml:space="preserve">If no compatible model exists, the IE shall work with a consultant or software vendor to develop and supply accurate/appropriate models along with other associated data.  These models shall be incorporated into the standard model libraries of </w:delText>
        </w:r>
        <w:r w:rsidDel="00321179">
          <w:delText>all</w:delText>
        </w:r>
        <w:r w:rsidRPr="00DD1DA0" w:rsidDel="00321179">
          <w:delText xml:space="preserve"> software packages</w:delText>
        </w:r>
        <w:r w:rsidRPr="00584928" w:rsidDel="00321179">
          <w:delText>;</w:delText>
        </w:r>
      </w:del>
    </w:p>
    <w:p w14:paraId="5D510836" w14:textId="77777777" w:rsidR="00321179" w:rsidRDefault="00321179" w:rsidP="00321179">
      <w:pPr>
        <w:pStyle w:val="BodyTextNumbered"/>
        <w:ind w:left="1440"/>
        <w:rPr>
          <w:szCs w:val="24"/>
        </w:rPr>
      </w:pPr>
      <w:r w:rsidRPr="0037188C">
        <w:rPr>
          <w:szCs w:val="24"/>
        </w:rPr>
        <w:t>(c)</w:t>
      </w:r>
      <w:r w:rsidRPr="0037188C">
        <w:rPr>
          <w:szCs w:val="24"/>
        </w:rPr>
        <w:tab/>
        <w:t>A</w:t>
      </w:r>
      <w:r>
        <w:rPr>
          <w:szCs w:val="24"/>
        </w:rPr>
        <w:t>n</w:t>
      </w:r>
      <w:r w:rsidRPr="0037188C">
        <w:rPr>
          <w:szCs w:val="24"/>
        </w:rPr>
        <w:t xml:space="preserve"> </w:t>
      </w:r>
      <w:r>
        <w:rPr>
          <w:szCs w:val="24"/>
        </w:rPr>
        <w:t>FIS</w:t>
      </w:r>
      <w:r w:rsidRPr="0037188C">
        <w:rPr>
          <w:szCs w:val="24"/>
        </w:rPr>
        <w:t xml:space="preserve"> Application Fee as described in the ERCOT Fee Schedule in the ERCOT Nod</w:t>
      </w:r>
      <w:r>
        <w:rPr>
          <w:szCs w:val="24"/>
        </w:rPr>
        <w:t>al Protocols, with the MW amount</w:t>
      </w:r>
      <w:r w:rsidRPr="0037188C">
        <w:rPr>
          <w:szCs w:val="24"/>
        </w:rPr>
        <w:t xml:space="preserve"> determined based on: </w:t>
      </w:r>
    </w:p>
    <w:p w14:paraId="08B4D4F7" w14:textId="77777777" w:rsidR="00321179" w:rsidRPr="00125FDA" w:rsidRDefault="00321179" w:rsidP="00321179">
      <w:pPr>
        <w:pStyle w:val="BodyTextNumbered"/>
        <w:ind w:left="2160"/>
        <w:rPr>
          <w:szCs w:val="24"/>
        </w:rPr>
      </w:pPr>
      <w:r w:rsidRPr="00125FDA">
        <w:rPr>
          <w:szCs w:val="24"/>
        </w:rPr>
        <w:t>(i)</w:t>
      </w:r>
      <w:r w:rsidRPr="00125FDA">
        <w:rPr>
          <w:szCs w:val="24"/>
        </w:rPr>
        <w:tab/>
        <w:t xml:space="preserve">The MW of additional installed capacity for </w:t>
      </w:r>
      <w:r w:rsidRPr="0078654C">
        <w:rPr>
          <w:szCs w:val="24"/>
        </w:rPr>
        <w:t>GIM</w:t>
      </w:r>
      <w:r w:rsidRPr="00125FDA">
        <w:rPr>
          <w:szCs w:val="24"/>
        </w:rPr>
        <w:t>s not meeting paragraph (1)(</w:t>
      </w:r>
      <w:r>
        <w:rPr>
          <w:szCs w:val="24"/>
        </w:rPr>
        <w:t>c</w:t>
      </w:r>
      <w:r w:rsidRPr="00125FDA">
        <w:rPr>
          <w:szCs w:val="24"/>
        </w:rPr>
        <w:t>)(ii) of Section 5.</w:t>
      </w:r>
      <w:r>
        <w:rPr>
          <w:szCs w:val="24"/>
        </w:rPr>
        <w:t>2</w:t>
      </w:r>
      <w:r w:rsidRPr="00125FDA">
        <w:rPr>
          <w:szCs w:val="24"/>
        </w:rPr>
        <w:t>.1, Applicability; or</w:t>
      </w:r>
    </w:p>
    <w:p w14:paraId="1C5AB6F0" w14:textId="77777777" w:rsidR="00321179" w:rsidRDefault="00321179" w:rsidP="00321179">
      <w:pPr>
        <w:pStyle w:val="BodyTextNumbered"/>
        <w:ind w:left="2160"/>
        <w:rPr>
          <w:szCs w:val="24"/>
        </w:rPr>
      </w:pPr>
      <w:r w:rsidRPr="00125FDA">
        <w:rPr>
          <w:szCs w:val="24"/>
        </w:rPr>
        <w:t>(ii)</w:t>
      </w:r>
      <w:r w:rsidRPr="00125FDA">
        <w:rPr>
          <w:szCs w:val="24"/>
        </w:rPr>
        <w:tab/>
        <w:t xml:space="preserve">Total MW capacity for </w:t>
      </w:r>
      <w:r w:rsidRPr="0078654C">
        <w:rPr>
          <w:szCs w:val="24"/>
        </w:rPr>
        <w:t>GIM</w:t>
      </w:r>
      <w:r w:rsidRPr="00125FDA">
        <w:rPr>
          <w:szCs w:val="24"/>
        </w:rPr>
        <w:t>s meeting paragraph (1)(</w:t>
      </w:r>
      <w:r>
        <w:rPr>
          <w:szCs w:val="24"/>
        </w:rPr>
        <w:t>c)(ii) of Section 5.2</w:t>
      </w:r>
      <w:r w:rsidRPr="00125FDA">
        <w:rPr>
          <w:szCs w:val="24"/>
        </w:rPr>
        <w:t>.1</w:t>
      </w:r>
      <w:r w:rsidRPr="00584928">
        <w:rPr>
          <w:szCs w:val="24"/>
        </w:rPr>
        <w:t xml:space="preserve">; </w:t>
      </w:r>
    </w:p>
    <w:p w14:paraId="5F28D94C" w14:textId="77777777" w:rsidR="00321179" w:rsidRPr="00584928" w:rsidRDefault="00321179" w:rsidP="00321179">
      <w:pPr>
        <w:pStyle w:val="BodyTextNumbered"/>
        <w:ind w:left="1440"/>
        <w:rPr>
          <w:szCs w:val="24"/>
        </w:rPr>
      </w:pPr>
      <w:proofErr w:type="gramStart"/>
      <w:r w:rsidRPr="00584928">
        <w:rPr>
          <w:szCs w:val="24"/>
        </w:rPr>
        <w:t>(d)</w:t>
      </w:r>
      <w:r w:rsidRPr="00584928">
        <w:rPr>
          <w:szCs w:val="24"/>
        </w:rPr>
        <w:tab/>
        <w:t>Proof</w:t>
      </w:r>
      <w:proofErr w:type="gramEnd"/>
      <w:r w:rsidRPr="00584928">
        <w:rPr>
          <w:szCs w:val="24"/>
        </w:rPr>
        <w:t xml:space="preserve"> of site control as </w:t>
      </w:r>
      <w:r w:rsidRPr="002C3C0A">
        <w:rPr>
          <w:szCs w:val="24"/>
        </w:rPr>
        <w:t xml:space="preserve">described in Section </w:t>
      </w:r>
      <w:r w:rsidRPr="002A3F11">
        <w:rPr>
          <w:szCs w:val="24"/>
        </w:rPr>
        <w:t>5.3.2.1, Proof of Site Control</w:t>
      </w:r>
      <w:r w:rsidRPr="002C3C0A">
        <w:rPr>
          <w:szCs w:val="24"/>
        </w:rPr>
        <w:t>; and</w:t>
      </w:r>
    </w:p>
    <w:p w14:paraId="3D2516B8" w14:textId="77777777" w:rsidR="00321179" w:rsidRPr="00584928" w:rsidRDefault="00321179" w:rsidP="00321179">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52E57014" w14:textId="77777777" w:rsidR="00321179" w:rsidRPr="00584928" w:rsidRDefault="00321179" w:rsidP="00321179">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and requested an informal or formal review as described in 32 C.F.R. § 211.1; or </w:t>
      </w:r>
    </w:p>
    <w:p w14:paraId="470983EF" w14:textId="77777777" w:rsidR="00321179" w:rsidRDefault="00321179" w:rsidP="00321179">
      <w:pPr>
        <w:pStyle w:val="BodyTextNumbered"/>
        <w:tabs>
          <w:tab w:val="left" w:pos="720"/>
        </w:tabs>
        <w:ind w:left="2160"/>
        <w:rPr>
          <w:szCs w:val="24"/>
        </w:rPr>
      </w:pPr>
      <w:r>
        <w:rPr>
          <w:szCs w:val="24"/>
        </w:rPr>
        <w:t>(ii)</w:t>
      </w:r>
      <w:r>
        <w:rPr>
          <w:szCs w:val="24"/>
        </w:rPr>
        <w:tab/>
      </w:r>
      <w:r w:rsidRPr="00584928">
        <w:rPr>
          <w:szCs w:val="24"/>
        </w:rPr>
        <w:t>The IE’s proposed Generation Resource is not required to provide notice to the DOD and Federal Aviation Administration (FAA) because the project does not meet the criteria requiring notice to the FAA under 14 C.F.R. § 77.9.</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321179" w:rsidRPr="00C26124" w14:paraId="29A9AE75" w14:textId="77777777" w:rsidTr="009B2F9F">
        <w:tc>
          <w:tcPr>
            <w:tcW w:w="9445" w:type="dxa"/>
            <w:tcBorders>
              <w:top w:val="single" w:sz="4" w:space="0" w:color="auto"/>
              <w:left w:val="single" w:sz="4" w:space="0" w:color="auto"/>
              <w:bottom w:val="single" w:sz="4" w:space="0" w:color="auto"/>
              <w:right w:val="single" w:sz="4" w:space="0" w:color="auto"/>
            </w:tcBorders>
            <w:shd w:val="clear" w:color="auto" w:fill="D9D9D9"/>
          </w:tcPr>
          <w:p w14:paraId="53174B67" w14:textId="77777777" w:rsidR="00321179" w:rsidRPr="00C26124" w:rsidRDefault="00321179" w:rsidP="009B2F9F">
            <w:pPr>
              <w:spacing w:before="120" w:after="240"/>
              <w:rPr>
                <w:b/>
                <w:i/>
              </w:rPr>
            </w:pPr>
            <w:r w:rsidRPr="00C26124">
              <w:rPr>
                <w:b/>
                <w:i/>
              </w:rPr>
              <w:t>[PGRR118:  Replace paragraph (</w:t>
            </w:r>
            <w:r>
              <w:rPr>
                <w:b/>
                <w:i/>
              </w:rPr>
              <w:t>e</w:t>
            </w:r>
            <w:r w:rsidRPr="00C26124">
              <w:rPr>
                <w:b/>
                <w:i/>
              </w:rPr>
              <w:t xml:space="preserve">) above </w:t>
            </w:r>
            <w:r>
              <w:rPr>
                <w:b/>
                <w:i/>
              </w:rPr>
              <w:t>with the following</w:t>
            </w:r>
            <w:r w:rsidRPr="00C26124">
              <w:rPr>
                <w:b/>
                <w:i/>
              </w:rPr>
              <w:t xml:space="preserve"> upon system implementation of NPRR1246:]</w:t>
            </w:r>
          </w:p>
          <w:p w14:paraId="3FB4979E" w14:textId="77777777" w:rsidR="00321179" w:rsidRPr="00584928" w:rsidRDefault="00321179" w:rsidP="009B2F9F">
            <w:pPr>
              <w:pStyle w:val="BodyTextNumbered"/>
              <w:ind w:left="1440"/>
              <w:rPr>
                <w:szCs w:val="24"/>
              </w:rPr>
            </w:pPr>
            <w:r w:rsidRPr="00584928">
              <w:rPr>
                <w:szCs w:val="24"/>
              </w:rPr>
              <w:t>(e)</w:t>
            </w:r>
            <w:r w:rsidRPr="00584928">
              <w:rPr>
                <w:szCs w:val="24"/>
              </w:rPr>
              <w:tab/>
              <w:t xml:space="preserve">A declaration in Section 8, Attachment C, Declaration of Department of Defense Notification, certifying that:  </w:t>
            </w:r>
          </w:p>
          <w:p w14:paraId="0E296324" w14:textId="77777777" w:rsidR="00321179" w:rsidRPr="00584928" w:rsidRDefault="00321179" w:rsidP="009B2F9F">
            <w:pPr>
              <w:pStyle w:val="BodyTextNumbered"/>
              <w:tabs>
                <w:tab w:val="left" w:pos="720"/>
              </w:tabs>
              <w:ind w:left="2160"/>
              <w:rPr>
                <w:szCs w:val="24"/>
              </w:rPr>
            </w:pPr>
            <w:r>
              <w:rPr>
                <w:szCs w:val="24"/>
              </w:rPr>
              <w:t>(i)</w:t>
            </w:r>
            <w:r>
              <w:rPr>
                <w:szCs w:val="24"/>
              </w:rPr>
              <w:tab/>
              <w:t>T</w:t>
            </w:r>
            <w:r w:rsidRPr="00584928">
              <w:rPr>
                <w:szCs w:val="24"/>
              </w:rPr>
              <w:t xml:space="preserve">he IE has notified the Department of Defense (DOD) Siting Clearinghouse of the proposed Generation Resource </w:t>
            </w:r>
            <w:r>
              <w:rPr>
                <w:szCs w:val="24"/>
              </w:rPr>
              <w:t xml:space="preserve">or ESR </w:t>
            </w:r>
            <w:r w:rsidRPr="00584928">
              <w:rPr>
                <w:szCs w:val="24"/>
              </w:rPr>
              <w:t xml:space="preserve">and requested an informal or formal review as described in 32 C.F.R. § 211.1; or </w:t>
            </w:r>
          </w:p>
          <w:p w14:paraId="64CD0E47" w14:textId="77777777" w:rsidR="00321179" w:rsidRPr="00C26124" w:rsidRDefault="00321179" w:rsidP="009B2F9F">
            <w:pPr>
              <w:pStyle w:val="BodyTextNumbered"/>
              <w:tabs>
                <w:tab w:val="left" w:pos="720"/>
              </w:tabs>
              <w:ind w:left="2160"/>
            </w:pPr>
            <w:r>
              <w:rPr>
                <w:szCs w:val="24"/>
              </w:rPr>
              <w:t>(ii)</w:t>
            </w:r>
            <w:r>
              <w:rPr>
                <w:szCs w:val="24"/>
              </w:rPr>
              <w:tab/>
            </w:r>
            <w:r w:rsidRPr="00584928">
              <w:rPr>
                <w:szCs w:val="24"/>
              </w:rPr>
              <w:t xml:space="preserve">The IE’s proposed Generation Resource </w:t>
            </w:r>
            <w:r>
              <w:rPr>
                <w:szCs w:val="24"/>
              </w:rPr>
              <w:t xml:space="preserve">or ESR </w:t>
            </w:r>
            <w:r w:rsidRPr="00584928">
              <w:rPr>
                <w:szCs w:val="24"/>
              </w:rPr>
              <w:t xml:space="preserve">is not required to provide notice to the DOD and Federal Aviation Administration (FAA) </w:t>
            </w:r>
            <w:r w:rsidRPr="00584928">
              <w:rPr>
                <w:szCs w:val="24"/>
              </w:rPr>
              <w:lastRenderedPageBreak/>
              <w:t>because the project does not meet the criteria requiring notice to the FAA under 14 C.F.R. § 77.9.</w:t>
            </w:r>
          </w:p>
        </w:tc>
      </w:tr>
    </w:tbl>
    <w:p w14:paraId="19765840" w14:textId="77777777" w:rsidR="00321179" w:rsidRDefault="00321179" w:rsidP="006023CA">
      <w:pPr>
        <w:pStyle w:val="BodyTextNumbered"/>
        <w:spacing w:before="240"/>
        <w:rPr>
          <w:ins w:id="50" w:author="ERCOT" w:date="2025-03-28T15:21:00Z"/>
          <w:szCs w:val="24"/>
        </w:rPr>
      </w:pPr>
      <w:ins w:id="51" w:author="ERCOT" w:date="2025-03-28T15:21:00Z">
        <w:r>
          <w:rPr>
            <w:szCs w:val="24"/>
          </w:rPr>
          <w:lastRenderedPageBreak/>
          <w:t>(4)</w:t>
        </w:r>
        <w:r>
          <w:rPr>
            <w:szCs w:val="24"/>
          </w:rPr>
          <w:tab/>
          <w:t>To initiate an FIS stability study, the IE must submit via the online RIOO system the required d</w:t>
        </w:r>
        <w:r w:rsidRPr="00DD1DA0">
          <w:rPr>
            <w:szCs w:val="24"/>
          </w:rPr>
          <w:t xml:space="preserve">ynamic model </w:t>
        </w:r>
        <w:r>
          <w:rPr>
            <w:szCs w:val="24"/>
          </w:rPr>
          <w:t>for</w:t>
        </w:r>
        <w:r w:rsidRPr="00DD1DA0">
          <w:rPr>
            <w:szCs w:val="24"/>
          </w:rPr>
          <w:t xml:space="preserve"> the proposed </w:t>
        </w:r>
        <w:r>
          <w:rPr>
            <w:szCs w:val="24"/>
          </w:rPr>
          <w:t xml:space="preserve">generator and results of the model quality tests and associated simulation files as described in paragraph (5)(c) of Section 6.2, Dynamics Model Development, subject to performance and usability verification by the lead TSP with approval from ERCOT through the FIS process.  Dynamic model data shall be provided using the appropriate dynamic model template.  Paragraph (5) of Section 6.2 and the Dynamics Working Group Procedure Manual contain more detail and IE dynamics data requirements.  Data submitted for transient stability models shall be compatible with the current version of the planning and operations model software as described in the Dynamics Working Group Procedure Manual.  </w:t>
        </w:r>
        <w:r w:rsidRPr="00DD1DA0">
          <w:t>If no compatible model exists, the IE shall work with a consultant or software vendor to develop and supply accurate</w:t>
        </w:r>
        <w:r>
          <w:t xml:space="preserve"> and </w:t>
        </w:r>
        <w:r w:rsidRPr="00DD1DA0">
          <w:t xml:space="preserve">appropriate models along with other associated data.  These models shall be incorporated into the standard model libraries of </w:t>
        </w:r>
        <w:r>
          <w:t>all</w:t>
        </w:r>
        <w:r w:rsidRPr="00DD1DA0">
          <w:t xml:space="preserve"> software packages</w:t>
        </w:r>
        <w:r>
          <w:t>.</w:t>
        </w:r>
      </w:ins>
    </w:p>
    <w:p w14:paraId="6D969139" w14:textId="3CCA3945" w:rsidR="00321179" w:rsidRDefault="00321179" w:rsidP="00321179">
      <w:pPr>
        <w:pStyle w:val="BodyTextNumbered"/>
        <w:spacing w:before="240"/>
        <w:rPr>
          <w:szCs w:val="24"/>
        </w:rPr>
      </w:pPr>
      <w:r w:rsidRPr="00DF4AA8">
        <w:rPr>
          <w:szCs w:val="24"/>
        </w:rPr>
        <w:t>(</w:t>
      </w:r>
      <w:del w:id="52" w:author="ERCOT" w:date="2025-03-28T15:22:00Z">
        <w:r w:rsidDel="00ED014B">
          <w:rPr>
            <w:szCs w:val="24"/>
          </w:rPr>
          <w:delText>4</w:delText>
        </w:r>
      </w:del>
      <w:ins w:id="53" w:author="ERCOT" w:date="2025-03-28T15:22:00Z">
        <w:r w:rsidR="00ED014B">
          <w:rPr>
            <w:szCs w:val="24"/>
          </w:rPr>
          <w:t>5</w:t>
        </w:r>
      </w:ins>
      <w:r w:rsidRPr="00DF4AA8">
        <w:rPr>
          <w:szCs w:val="24"/>
        </w:rPr>
        <w:t>)</w:t>
      </w:r>
      <w:r w:rsidRPr="00DF4AA8">
        <w:rPr>
          <w:szCs w:val="24"/>
        </w:rPr>
        <w:tab/>
      </w:r>
      <w:r w:rsidRPr="00AF6B57">
        <w:rPr>
          <w:szCs w:val="24"/>
        </w:rPr>
        <w:t xml:space="preserve">The </w:t>
      </w:r>
      <w:r w:rsidRPr="00DF4AA8">
        <w:rPr>
          <w:szCs w:val="24"/>
        </w:rPr>
        <w:t>IE</w:t>
      </w:r>
      <w:r w:rsidRPr="00AF6B57">
        <w:rPr>
          <w:szCs w:val="24"/>
        </w:rPr>
        <w:t xml:space="preserve"> can request a</w:t>
      </w:r>
      <w:r w:rsidRPr="00DF4AA8">
        <w:rPr>
          <w:szCs w:val="24"/>
        </w:rPr>
        <w:t>n</w:t>
      </w:r>
      <w:r w:rsidRPr="00AF6B57">
        <w:rPr>
          <w:szCs w:val="24"/>
        </w:rPr>
        <w:t xml:space="preserve"> FIS</w:t>
      </w:r>
      <w:r>
        <w:rPr>
          <w:szCs w:val="24"/>
        </w:rPr>
        <w:t xml:space="preserve"> for an active project before completion of the Security Screening Study or</w:t>
      </w:r>
      <w:r w:rsidRPr="00AF6B57">
        <w:rPr>
          <w:szCs w:val="24"/>
        </w:rPr>
        <w:t xml:space="preserve"> at any </w:t>
      </w:r>
      <w:r>
        <w:rPr>
          <w:szCs w:val="24"/>
        </w:rPr>
        <w:t xml:space="preserve">other </w:t>
      </w:r>
      <w:r w:rsidRPr="00AF6B57">
        <w:rPr>
          <w:szCs w:val="24"/>
        </w:rPr>
        <w:t>time after</w:t>
      </w:r>
      <w:r w:rsidRPr="00DF4AA8">
        <w:rPr>
          <w:szCs w:val="24"/>
        </w:rPr>
        <w:t xml:space="preserve"> ERCOT deems</w:t>
      </w:r>
      <w:r w:rsidRPr="00AF6B57">
        <w:rPr>
          <w:szCs w:val="24"/>
        </w:rPr>
        <w:t xml:space="preserve"> the initial </w:t>
      </w:r>
      <w:r w:rsidRPr="00F83B1A">
        <w:rPr>
          <w:szCs w:val="24"/>
        </w:rPr>
        <w:t>GIM</w:t>
      </w:r>
      <w:r w:rsidRPr="00AF6B57">
        <w:rPr>
          <w:szCs w:val="24"/>
        </w:rPr>
        <w:t xml:space="preserve"> </w:t>
      </w:r>
      <w:r w:rsidRPr="00DF4AA8">
        <w:rPr>
          <w:szCs w:val="24"/>
        </w:rPr>
        <w:t>a</w:t>
      </w:r>
      <w:r w:rsidRPr="00AF6B57">
        <w:rPr>
          <w:szCs w:val="24"/>
        </w:rPr>
        <w:t xml:space="preserve">pplication </w:t>
      </w:r>
      <w:proofErr w:type="gramStart"/>
      <w:r w:rsidRPr="00AF6B57">
        <w:rPr>
          <w:szCs w:val="24"/>
        </w:rPr>
        <w:t>complete</w:t>
      </w:r>
      <w:r>
        <w:rPr>
          <w:szCs w:val="24"/>
        </w:rPr>
        <w:t>, but</w:t>
      </w:r>
      <w:proofErr w:type="gramEnd"/>
      <w:r>
        <w:rPr>
          <w:szCs w:val="24"/>
        </w:rPr>
        <w:t xml:space="preserve"> must comply with the timeline set forth in paragraph (5) of Section 5.3.1, Security Screening Study.</w:t>
      </w:r>
      <w:r w:rsidRPr="00AF6B57">
        <w:rPr>
          <w:szCs w:val="24"/>
        </w:rPr>
        <w:t xml:space="preserve"> </w:t>
      </w:r>
      <w:r>
        <w:rPr>
          <w:szCs w:val="24"/>
        </w:rPr>
        <w:t xml:space="preserve"> </w:t>
      </w:r>
      <w:r w:rsidRPr="00AF6B57">
        <w:rPr>
          <w:szCs w:val="24"/>
        </w:rPr>
        <w:t xml:space="preserve">Requesting both studies at the same time may shorten the overall time to complete the </w:t>
      </w:r>
      <w:r w:rsidRPr="00F83B1A">
        <w:rPr>
          <w:szCs w:val="24"/>
        </w:rPr>
        <w:t>GIM</w:t>
      </w:r>
      <w:r w:rsidRPr="00AF6B57">
        <w:rPr>
          <w:szCs w:val="24"/>
        </w:rPr>
        <w:t xml:space="preserve"> process due to overlap of work on both studies.</w:t>
      </w:r>
    </w:p>
    <w:p w14:paraId="444E25ED" w14:textId="5BF8282D" w:rsidR="00321179" w:rsidRDefault="00321179" w:rsidP="00321179">
      <w:pPr>
        <w:pStyle w:val="BodyTextNumbered"/>
        <w:rPr>
          <w:szCs w:val="24"/>
        </w:rPr>
      </w:pPr>
      <w:r>
        <w:rPr>
          <w:szCs w:val="24"/>
        </w:rPr>
        <w:t>(</w:t>
      </w:r>
      <w:del w:id="54" w:author="ERCOT" w:date="2025-03-28T15:22:00Z">
        <w:r w:rsidDel="00ED014B">
          <w:rPr>
            <w:szCs w:val="24"/>
          </w:rPr>
          <w:delText>5</w:delText>
        </w:r>
      </w:del>
      <w:ins w:id="55" w:author="ERCOT" w:date="2025-03-28T15:22:00Z">
        <w:r w:rsidR="00ED014B">
          <w:rPr>
            <w:szCs w:val="24"/>
          </w:rPr>
          <w:t>6</w:t>
        </w:r>
      </w:ins>
      <w:r>
        <w:rPr>
          <w:szCs w:val="24"/>
        </w:rPr>
        <w:t>)</w:t>
      </w:r>
      <w:r>
        <w:rPr>
          <w:szCs w:val="24"/>
        </w:rPr>
        <w:tab/>
        <w:t>Payment of the ERCOT FIS Application Fee does not affect the IE’s independent responsibility to pay for FIS studies conducted by the TSP or for any DSP studies.</w:t>
      </w:r>
    </w:p>
    <w:p w14:paraId="0511D66F" w14:textId="7FDBD86D" w:rsidR="00321179" w:rsidRDefault="00321179" w:rsidP="00321179">
      <w:pPr>
        <w:spacing w:after="240"/>
        <w:ind w:left="720" w:hanging="720"/>
      </w:pPr>
      <w:r w:rsidRPr="00DF4AA8">
        <w:t>(</w:t>
      </w:r>
      <w:del w:id="56" w:author="ERCOT" w:date="2025-03-28T15:22:00Z">
        <w:r w:rsidDel="00ED014B">
          <w:delText>6</w:delText>
        </w:r>
      </w:del>
      <w:ins w:id="57" w:author="ERCOT" w:date="2025-03-28T15:22:00Z">
        <w:r w:rsidR="00ED014B">
          <w:t>7</w:t>
        </w:r>
      </w:ins>
      <w:r w:rsidRPr="00DF4AA8">
        <w:t>)</w:t>
      </w:r>
      <w:r w:rsidRPr="00DF4AA8">
        <w:tab/>
      </w:r>
      <w:r>
        <w:t>ERCOT shall manage a</w:t>
      </w:r>
      <w:r w:rsidRPr="00AF6B57">
        <w:t xml:space="preserve"> confidential email list </w:t>
      </w:r>
      <w:r>
        <w:t>(</w:t>
      </w:r>
      <w:r w:rsidRPr="00AF6B57">
        <w:t>Transmission Owner Generation Interconnection</w:t>
      </w:r>
      <w:r>
        <w:t>)</w:t>
      </w:r>
      <w:r w:rsidRPr="00AF6B57">
        <w:t xml:space="preserve"> to facilitate communication of confidential </w:t>
      </w:r>
      <w:r>
        <w:t>GIM</w:t>
      </w:r>
      <w:r w:rsidRPr="00AF6B57">
        <w:t>-related information among TSP(s) and ERCOT.  Membership to this email list will be limited to ERCOT and appropriate TSP personnel.</w:t>
      </w:r>
      <w:r>
        <w:t xml:space="preserve"> </w:t>
      </w:r>
    </w:p>
    <w:p w14:paraId="3C35CCCE" w14:textId="23CAC618" w:rsidR="00321179" w:rsidRDefault="00321179" w:rsidP="00B92FC6">
      <w:pPr>
        <w:spacing w:after="240"/>
        <w:ind w:left="720" w:hanging="720"/>
      </w:pPr>
      <w:r>
        <w:t>(</w:t>
      </w:r>
      <w:del w:id="58" w:author="ERCOT" w:date="2025-03-28T15:22:00Z">
        <w:r w:rsidDel="00ED014B">
          <w:delText>7</w:delText>
        </w:r>
      </w:del>
      <w:ins w:id="59" w:author="ERCOT" w:date="2025-03-28T15:22:00Z">
        <w:r w:rsidR="00ED014B">
          <w:t>8</w:t>
        </w:r>
      </w:ins>
      <w:r>
        <w:t>)</w:t>
      </w:r>
      <w:r w:rsidR="00ED014B">
        <w:tab/>
      </w:r>
      <w:r>
        <w:t>If any of the items required for the FIS request pursuant to paragraph (3) above are deemed not acceptable by ERCOT or are not submitted, then the IE must submit any omitted items and resolve and resubmit any deficient items.  If the FIS request is not deemed complete by ERCOT within 60 days</w:t>
      </w:r>
      <w:r w:rsidRPr="00FA131F">
        <w:t xml:space="preserve"> </w:t>
      </w:r>
      <w:r>
        <w:t>of submission of the FIS request, the FIS will be considered to have not been requested for the purpose of meeting paragraph (5) of Section 5.3.1.  If the 180-day limit specified in paragraph (5) of Section 5.3.1 has expired, the GIM will be cancelled immediately.  If the 180-day limit has not expired and the deficiency is not resolved before the 180-day limit, the G</w:t>
      </w:r>
      <w:r w:rsidRPr="00DE03E4">
        <w:t>I</w:t>
      </w:r>
      <w:r>
        <w:t>M will be cancelled upon expiration of the 180-day limit.</w:t>
      </w:r>
    </w:p>
    <w:bookmarkEnd w:id="15"/>
    <w:bookmarkEnd w:id="16"/>
    <w:bookmarkEnd w:id="17"/>
    <w:bookmarkEnd w:id="18"/>
    <w:bookmarkEnd w:id="19"/>
    <w:bookmarkEnd w:id="20"/>
    <w:p w14:paraId="10819B17" w14:textId="0BD56321" w:rsidR="00CD6EA1" w:rsidRPr="00093011" w:rsidRDefault="00CD6EA1" w:rsidP="00CD6EA1">
      <w:pPr>
        <w:keepNext/>
        <w:tabs>
          <w:tab w:val="left" w:pos="900"/>
        </w:tabs>
        <w:spacing w:before="240" w:after="240"/>
        <w:ind w:left="907" w:hanging="907"/>
        <w:outlineLvl w:val="1"/>
        <w:rPr>
          <w:b/>
          <w:szCs w:val="20"/>
        </w:rPr>
      </w:pPr>
      <w:r w:rsidRPr="00093011">
        <w:rPr>
          <w:b/>
          <w:szCs w:val="20"/>
        </w:rPr>
        <w:t>6.9</w:t>
      </w:r>
      <w:r w:rsidRPr="00093011">
        <w:rPr>
          <w:b/>
          <w:szCs w:val="20"/>
        </w:rPr>
        <w:tab/>
      </w:r>
      <w:bookmarkStart w:id="60" w:name="_Hlk211949696"/>
      <w:r w:rsidRPr="00093011">
        <w:rPr>
          <w:b/>
          <w:szCs w:val="20"/>
        </w:rPr>
        <w:t>Addition of Proposed Generation to the Planning Models</w:t>
      </w:r>
      <w:bookmarkEnd w:id="21"/>
      <w:bookmarkEnd w:id="60"/>
    </w:p>
    <w:p w14:paraId="5727810B" w14:textId="77777777" w:rsidR="00CD6EA1" w:rsidRPr="00093011" w:rsidRDefault="00CD6EA1" w:rsidP="00CD6EA1">
      <w:pPr>
        <w:spacing w:after="240"/>
        <w:ind w:left="720" w:hanging="720"/>
        <w:rPr>
          <w:szCs w:val="20"/>
          <w:lang w:eastAsia="x-none"/>
        </w:rPr>
      </w:pPr>
      <w:r w:rsidRPr="00093011">
        <w:rPr>
          <w:szCs w:val="20"/>
        </w:rPr>
        <w:t>(1)</w:t>
      </w:r>
      <w:r w:rsidRPr="00093011">
        <w:rPr>
          <w:szCs w:val="20"/>
        </w:rPr>
        <w:tab/>
      </w:r>
      <w:r w:rsidRPr="00A73E91">
        <w:rPr>
          <w:szCs w:val="20"/>
          <w:lang w:eastAsia="x-none"/>
        </w:rPr>
        <w:t xml:space="preserve">For large generators meeting the conditions of paragraph (1) of Section 5.2.1, Applicability, </w:t>
      </w:r>
      <w:r w:rsidRPr="00A73E91">
        <w:rPr>
          <w:szCs w:val="20"/>
        </w:rPr>
        <w:t xml:space="preserve">ERCOT will include </w:t>
      </w:r>
      <w:r w:rsidRPr="00A73E91">
        <w:rPr>
          <w:szCs w:val="20"/>
          <w:lang w:eastAsia="x-none"/>
        </w:rPr>
        <w:t xml:space="preserve">applicable generation </w:t>
      </w:r>
      <w:r w:rsidRPr="00A73E91">
        <w:rPr>
          <w:szCs w:val="20"/>
        </w:rPr>
        <w:t xml:space="preserve">in the base cases created and </w:t>
      </w:r>
      <w:r w:rsidRPr="00A73E91">
        <w:rPr>
          <w:szCs w:val="20"/>
        </w:rPr>
        <w:lastRenderedPageBreak/>
        <w:t>maintained by the Steady</w:t>
      </w:r>
      <w:r w:rsidRPr="00093011">
        <w:rPr>
          <w:szCs w:val="20"/>
        </w:rPr>
        <w:t xml:space="preserve"> State Working Group (SSWG) once </w:t>
      </w:r>
      <w:r w:rsidRPr="00093011">
        <w:rPr>
          <w:szCs w:val="20"/>
          <w:lang w:eastAsia="x-none"/>
        </w:rPr>
        <w:t>each of the following has occurred:</w:t>
      </w:r>
    </w:p>
    <w:p w14:paraId="218E6BF9" w14:textId="77777777" w:rsidR="00CD6EA1" w:rsidRPr="00093011" w:rsidRDefault="00CD6EA1" w:rsidP="00CD6EA1">
      <w:pPr>
        <w:spacing w:after="240"/>
        <w:ind w:left="1440" w:hanging="720"/>
        <w:rPr>
          <w:szCs w:val="20"/>
          <w:lang w:eastAsia="x-none"/>
        </w:rPr>
      </w:pPr>
      <w:r w:rsidRPr="00093011">
        <w:rPr>
          <w:szCs w:val="20"/>
          <w:lang w:eastAsia="x-none"/>
        </w:rPr>
        <w:t>(a)</w:t>
      </w:r>
      <w:r w:rsidRPr="00093011">
        <w:rPr>
          <w:szCs w:val="20"/>
          <w:lang w:eastAsia="x-none"/>
        </w:rPr>
        <w:tab/>
        <w:t>T</w:t>
      </w:r>
      <w:r w:rsidRPr="00093011">
        <w:rPr>
          <w:szCs w:val="20"/>
        </w:rPr>
        <w:t>he Interconnecting Entity</w:t>
      </w:r>
      <w:r w:rsidRPr="00093011">
        <w:rPr>
          <w:szCs w:val="20"/>
          <w:lang w:eastAsia="x-none"/>
        </w:rPr>
        <w:t xml:space="preserve"> (IE) </w:t>
      </w:r>
      <w:r>
        <w:rPr>
          <w:szCs w:val="20"/>
          <w:lang w:eastAsia="x-none"/>
        </w:rPr>
        <w:t>has posted to the online Resource Integration and Ongoing Operations (</w:t>
      </w:r>
      <w:r w:rsidRPr="009008ED">
        <w:rPr>
          <w:szCs w:val="20"/>
          <w:lang w:eastAsia="x-none"/>
        </w:rPr>
        <w:t>RIOO</w:t>
      </w:r>
      <w:r>
        <w:rPr>
          <w:szCs w:val="20"/>
          <w:lang w:eastAsia="x-none"/>
        </w:rPr>
        <w:t>) system</w:t>
      </w:r>
      <w:r w:rsidRPr="00093011">
        <w:rPr>
          <w:szCs w:val="20"/>
          <w:lang w:eastAsia="x-none"/>
        </w:rPr>
        <w:t xml:space="preserve">s all data required in the Security Screening Study, if the Full Interconnection Study (FIS) has not started, or the FIS, if the FIS has started; </w:t>
      </w:r>
    </w:p>
    <w:p w14:paraId="6FD0F54A" w14:textId="77777777" w:rsidR="00CD6EA1" w:rsidRPr="00093011" w:rsidRDefault="00CD6EA1" w:rsidP="00CD6EA1">
      <w:pPr>
        <w:spacing w:after="240"/>
        <w:ind w:left="1440" w:hanging="720"/>
        <w:rPr>
          <w:szCs w:val="20"/>
          <w:lang w:eastAsia="x-none"/>
        </w:rPr>
      </w:pPr>
      <w:r w:rsidRPr="00093011">
        <w:rPr>
          <w:szCs w:val="20"/>
          <w:lang w:eastAsia="x-none"/>
        </w:rPr>
        <w:t>(b)</w:t>
      </w:r>
      <w:r w:rsidRPr="00093011">
        <w:rPr>
          <w:szCs w:val="20"/>
          <w:lang w:eastAsia="x-none"/>
        </w:rPr>
        <w:tab/>
      </w:r>
      <w:r>
        <w:rPr>
          <w:szCs w:val="20"/>
          <w:lang w:eastAsia="x-none"/>
        </w:rPr>
        <w:t>The IE has posted to the online RIOO system documentation that it</w:t>
      </w:r>
      <w:r w:rsidRPr="00093011">
        <w:rPr>
          <w:szCs w:val="20"/>
          <w:lang w:eastAsia="x-none"/>
        </w:rPr>
        <w:t xml:space="preserve"> has received all necessary Texas Commission on Environmental Quality (TCEQ)-approved air permits or that no such permits are required</w:t>
      </w:r>
      <w:r>
        <w:rPr>
          <w:szCs w:val="20"/>
          <w:lang w:eastAsia="x-none"/>
        </w:rPr>
        <w:t xml:space="preserve"> and ERCOT has accepted the IE’s submission</w:t>
      </w:r>
      <w:r w:rsidRPr="00093011">
        <w:rPr>
          <w:szCs w:val="20"/>
          <w:lang w:eastAsia="x-none"/>
        </w:rPr>
        <w:t>;</w:t>
      </w:r>
    </w:p>
    <w:p w14:paraId="3E5EFCD0" w14:textId="77777777" w:rsidR="00CD6EA1" w:rsidRPr="00093011" w:rsidRDefault="00CD6EA1" w:rsidP="00CD6EA1">
      <w:pPr>
        <w:spacing w:after="240"/>
        <w:ind w:left="1440" w:hanging="720"/>
        <w:rPr>
          <w:szCs w:val="20"/>
          <w:lang w:eastAsia="x-none"/>
        </w:rPr>
      </w:pPr>
      <w:r w:rsidRPr="00093011">
        <w:rPr>
          <w:szCs w:val="20"/>
          <w:lang w:eastAsia="x-none"/>
        </w:rPr>
        <w:t>(c)</w:t>
      </w:r>
      <w:r w:rsidRPr="00093011">
        <w:rPr>
          <w:szCs w:val="20"/>
          <w:lang w:eastAsia="x-none"/>
        </w:rPr>
        <w:tab/>
        <w:t xml:space="preserve">The IE </w:t>
      </w:r>
      <w:r>
        <w:rPr>
          <w:szCs w:val="20"/>
          <w:lang w:eastAsia="x-none"/>
        </w:rPr>
        <w:t xml:space="preserve">has </w:t>
      </w:r>
      <w:r w:rsidRPr="00093011">
        <w:rPr>
          <w:szCs w:val="20"/>
          <w:lang w:eastAsia="x-none"/>
        </w:rPr>
        <w:t>submit</w:t>
      </w:r>
      <w:r>
        <w:rPr>
          <w:szCs w:val="20"/>
          <w:lang w:eastAsia="x-none"/>
        </w:rPr>
        <w:t>ted</w:t>
      </w:r>
      <w:r w:rsidRPr="00093011">
        <w:rPr>
          <w:szCs w:val="20"/>
          <w:lang w:eastAsia="x-none"/>
        </w:rPr>
        <w:t xml:space="preserve"> </w:t>
      </w:r>
      <w:r>
        <w:rPr>
          <w:szCs w:val="20"/>
          <w:lang w:eastAsia="x-none"/>
        </w:rPr>
        <w:t xml:space="preserve">via the online RIOO system </w:t>
      </w:r>
      <w:r w:rsidRPr="00093011">
        <w:rPr>
          <w:szCs w:val="20"/>
          <w:lang w:eastAsia="x-none"/>
        </w:rPr>
        <w:t xml:space="preserve">a completed Declaration of Adequate Water Supplies (Section 8, Attachment B, </w:t>
      </w:r>
      <w:r w:rsidRPr="00093011">
        <w:rPr>
          <w:iCs/>
        </w:rPr>
        <w:t xml:space="preserve">Declaration of Adequate Water </w:t>
      </w:r>
      <w:r w:rsidRPr="00093011">
        <w:rPr>
          <w:iCs/>
          <w:lang w:eastAsia="x-none"/>
        </w:rPr>
        <w:t>Supplies; generation types exempt from this requirement are cited in Attachment B</w:t>
      </w:r>
      <w:r w:rsidRPr="00093011">
        <w:rPr>
          <w:szCs w:val="20"/>
          <w:lang w:eastAsia="x-none"/>
        </w:rPr>
        <w:t>);</w:t>
      </w:r>
      <w:r w:rsidRPr="00093011">
        <w:rPr>
          <w:szCs w:val="20"/>
        </w:rPr>
        <w:t xml:space="preserve"> </w:t>
      </w:r>
      <w:r w:rsidRPr="00093011">
        <w:rPr>
          <w:szCs w:val="20"/>
          <w:lang w:eastAsia="x-none"/>
        </w:rPr>
        <w:t xml:space="preserve">and </w:t>
      </w:r>
    </w:p>
    <w:p w14:paraId="5D1584D0" w14:textId="77777777" w:rsidR="00CD6EA1" w:rsidRPr="00A73E91" w:rsidRDefault="00CD6EA1" w:rsidP="00CD6EA1">
      <w:pPr>
        <w:spacing w:after="240"/>
        <w:ind w:left="1440" w:hanging="720"/>
        <w:rPr>
          <w:szCs w:val="20"/>
        </w:rPr>
      </w:pPr>
      <w:r w:rsidRPr="00A73E91">
        <w:rPr>
          <w:szCs w:val="20"/>
          <w:lang w:eastAsia="x-none"/>
        </w:rPr>
        <w:t>(d)</w:t>
      </w:r>
      <w:r w:rsidRPr="00A73E91">
        <w:rPr>
          <w:szCs w:val="20"/>
          <w:lang w:eastAsia="x-none"/>
        </w:rPr>
        <w:tab/>
        <w:t>ERCOT receives one of the following via the online RIOO system:</w:t>
      </w:r>
    </w:p>
    <w:p w14:paraId="1D9503D2" w14:textId="77777777" w:rsidR="00CD6EA1" w:rsidRPr="00A73E91" w:rsidRDefault="00CD6EA1" w:rsidP="00CD6EA1">
      <w:pPr>
        <w:spacing w:after="240"/>
        <w:ind w:left="2160" w:hanging="720"/>
        <w:rPr>
          <w:szCs w:val="20"/>
        </w:rPr>
      </w:pPr>
      <w:r w:rsidRPr="00A73E91">
        <w:rPr>
          <w:szCs w:val="20"/>
        </w:rPr>
        <w:t>(i)</w:t>
      </w:r>
      <w:r w:rsidRPr="00A73E91">
        <w:rPr>
          <w:szCs w:val="20"/>
        </w:rPr>
        <w:tab/>
        <w:t xml:space="preserve">A signed Standard Generation Interconnection Agreement (SGIA) from the Transmission Service Provider (TSP) and a written notice from the TSP that the IE has provided: </w:t>
      </w:r>
    </w:p>
    <w:p w14:paraId="78C0441C" w14:textId="77777777" w:rsidR="00CD6EA1" w:rsidRPr="00A73E91" w:rsidRDefault="00CD6EA1" w:rsidP="00CD6EA1">
      <w:pPr>
        <w:spacing w:after="240"/>
        <w:ind w:left="2880" w:hanging="720"/>
      </w:pPr>
      <w:r w:rsidRPr="00A73E91">
        <w:t>(A)</w:t>
      </w:r>
      <w:r w:rsidRPr="00A73E91">
        <w:tab/>
        <w:t>A notice to proceed with the construction of the interconnection; and</w:t>
      </w:r>
    </w:p>
    <w:p w14:paraId="0301E88D" w14:textId="77777777" w:rsidR="00CD6EA1" w:rsidRPr="00093011" w:rsidRDefault="00CD6EA1" w:rsidP="00CD6EA1">
      <w:pPr>
        <w:spacing w:after="240"/>
        <w:ind w:left="2880" w:hanging="720"/>
      </w:pPr>
      <w:r w:rsidRPr="00A73E91">
        <w:t>(B)</w:t>
      </w:r>
      <w:r w:rsidRPr="00A73E91">
        <w:tab/>
        <w:t>The financial security required to fund the interconnection facilities; or</w:t>
      </w:r>
      <w:r w:rsidRPr="00093011">
        <w:t xml:space="preserve"> </w:t>
      </w:r>
    </w:p>
    <w:p w14:paraId="7B431ECB" w14:textId="77777777" w:rsidR="00CD6EA1" w:rsidRPr="00093011" w:rsidRDefault="00CD6EA1" w:rsidP="00CD6EA1">
      <w:pPr>
        <w:spacing w:after="240"/>
        <w:ind w:left="2160" w:hanging="720"/>
        <w:rPr>
          <w:szCs w:val="20"/>
        </w:rPr>
      </w:pPr>
      <w:r w:rsidRPr="00093011">
        <w:rPr>
          <w:szCs w:val="20"/>
        </w:rPr>
        <w:t>(ii)</w:t>
      </w:r>
      <w:r w:rsidRPr="00093011">
        <w:rPr>
          <w:szCs w:val="20"/>
        </w:rPr>
        <w:tab/>
        <w:t xml:space="preserve">A public, financially binding agreement between the IE and the TSP under which the interconnection for the applicable generation will be constructed along with: </w:t>
      </w:r>
    </w:p>
    <w:p w14:paraId="59014D14" w14:textId="77777777" w:rsidR="00CD6EA1" w:rsidRPr="00093011" w:rsidRDefault="00CD6EA1" w:rsidP="00CD6EA1">
      <w:pPr>
        <w:spacing w:after="240"/>
        <w:ind w:left="2880" w:hanging="720"/>
      </w:pPr>
      <w:r w:rsidRPr="00093011">
        <w:t>(A)</w:t>
      </w:r>
      <w:r w:rsidRPr="00093011">
        <w:tab/>
        <w:t>A written notice from the TSP that the IE has provided notice to proceed with the construction of the interconnection; and</w:t>
      </w:r>
    </w:p>
    <w:p w14:paraId="21F6E86F" w14:textId="77777777" w:rsidR="00CD6EA1" w:rsidRPr="00093011" w:rsidRDefault="00CD6EA1" w:rsidP="00CD6EA1">
      <w:pPr>
        <w:spacing w:after="240"/>
        <w:ind w:left="2880" w:hanging="720"/>
      </w:pPr>
      <w:r w:rsidRPr="00093011">
        <w:t>(B)</w:t>
      </w:r>
      <w:r w:rsidRPr="00093011">
        <w:tab/>
        <w:t xml:space="preserve">The required financial security; or </w:t>
      </w:r>
    </w:p>
    <w:p w14:paraId="183FC0F2" w14:textId="77777777" w:rsidR="00CD6EA1" w:rsidRPr="00093011" w:rsidRDefault="00CD6EA1" w:rsidP="00CD6EA1">
      <w:pPr>
        <w:spacing w:after="240"/>
        <w:ind w:left="2160" w:hanging="720"/>
        <w:rPr>
          <w:szCs w:val="20"/>
        </w:rPr>
      </w:pPr>
      <w:r w:rsidRPr="00093011">
        <w:rPr>
          <w:szCs w:val="20"/>
        </w:rPr>
        <w:t>(iii)</w:t>
      </w:r>
      <w:r w:rsidRPr="00093011">
        <w:rPr>
          <w:szCs w:val="20"/>
        </w:rPr>
        <w:tab/>
        <w:t xml:space="preserve">A letter from a duly authorized official from a Municipally Owned Utility (MOU) or Electric Cooperative (EC) confirming the Entity’s intent to construct and operate applicable generation and interconnect such generation to its own transmission system.  </w:t>
      </w:r>
    </w:p>
    <w:p w14:paraId="60D9B67D" w14:textId="1AD1B493" w:rsidR="00CD6EA1" w:rsidRPr="00093011" w:rsidRDefault="00CD6EA1" w:rsidP="00CD6EA1">
      <w:pPr>
        <w:spacing w:after="240"/>
        <w:ind w:left="720" w:hanging="720"/>
        <w:rPr>
          <w:szCs w:val="20"/>
        </w:rPr>
      </w:pPr>
      <w:proofErr w:type="gramStart"/>
      <w:r w:rsidRPr="00093011">
        <w:rPr>
          <w:iCs/>
          <w:szCs w:val="20"/>
          <w:lang w:eastAsia="x-none"/>
        </w:rPr>
        <w:t>(2)</w:t>
      </w:r>
      <w:r w:rsidRPr="00093011">
        <w:rPr>
          <w:iCs/>
          <w:szCs w:val="20"/>
          <w:lang w:eastAsia="x-none"/>
        </w:rPr>
        <w:tab/>
        <w:t>Upon</w:t>
      </w:r>
      <w:proofErr w:type="gramEnd"/>
      <w:r w:rsidRPr="00093011">
        <w:rPr>
          <w:iCs/>
          <w:szCs w:val="20"/>
          <w:lang w:eastAsia="x-none"/>
        </w:rPr>
        <w:t xml:space="preserve"> receiving notice from ERCOT that the </w:t>
      </w:r>
      <w:r>
        <w:rPr>
          <w:iCs/>
          <w:szCs w:val="20"/>
          <w:lang w:eastAsia="x-none"/>
        </w:rPr>
        <w:t>large generator</w:t>
      </w:r>
      <w:r w:rsidRPr="00093011">
        <w:rPr>
          <w:iCs/>
          <w:szCs w:val="20"/>
          <w:lang w:eastAsia="x-none"/>
        </w:rPr>
        <w:t xml:space="preserve"> has met the requirements of paragraph (1) above, the IE shall provide within 60 days the remaining required data as specified in the Resource Registration Glossary, Planning Model column, using the applicable Resource Registration process.  The purpose of submitting the data is for </w:t>
      </w:r>
      <w:r w:rsidRPr="00093011">
        <w:rPr>
          <w:iCs/>
          <w:szCs w:val="20"/>
          <w:lang w:eastAsia="x-none"/>
        </w:rPr>
        <w:lastRenderedPageBreak/>
        <w:t>modeling of the applicable generation in the base cases created and maintained by the System Protection Working Group (SPWG) and the Dynamics Working Group (DWG).</w:t>
      </w:r>
    </w:p>
    <w:p w14:paraId="1B3ACA8E" w14:textId="77777777" w:rsidR="00CD6EA1" w:rsidRDefault="00CD6EA1" w:rsidP="00CD6EA1">
      <w:pPr>
        <w:spacing w:after="240"/>
        <w:ind w:left="720" w:hanging="720"/>
        <w:rPr>
          <w:szCs w:val="20"/>
        </w:rPr>
      </w:pPr>
      <w:r>
        <w:t>(3)</w:t>
      </w:r>
      <w:r>
        <w:tab/>
      </w:r>
      <w:r>
        <w:rPr>
          <w:iCs/>
        </w:rPr>
        <w:t xml:space="preserve">For small generators meeting the conditions of paragraph (1) of Section 5.2.1, ERCOT will include applicable generation </w:t>
      </w:r>
      <w:r w:rsidRPr="005E17F5">
        <w:rPr>
          <w:iCs/>
        </w:rPr>
        <w:t xml:space="preserve">in the base cases created and maintained by the </w:t>
      </w:r>
      <w:r>
        <w:rPr>
          <w:iCs/>
        </w:rPr>
        <w:t>SSWG, SPWG, and DWG once ERCOT has determined that the IE has submitted all data required on the Resource Registration form and after inclusion of the generator in the Network Operations Model.</w:t>
      </w:r>
      <w:r w:rsidRPr="00093011">
        <w:rPr>
          <w:szCs w:val="20"/>
        </w:rPr>
        <w:t xml:space="preserve"> </w:t>
      </w:r>
    </w:p>
    <w:p w14:paraId="397967B4" w14:textId="77777777" w:rsidR="00CD6EA1" w:rsidRPr="00324479" w:rsidRDefault="00CD6EA1" w:rsidP="00CD6EA1">
      <w:pPr>
        <w:spacing w:after="240"/>
        <w:ind w:left="720" w:hanging="720"/>
        <w:rPr>
          <w:iCs/>
        </w:rPr>
      </w:pPr>
      <w:r w:rsidRPr="00324479">
        <w:rPr>
          <w:iCs/>
        </w:rPr>
        <w:t>(4)</w:t>
      </w:r>
      <w:r w:rsidRPr="00324479">
        <w:rPr>
          <w:iCs/>
        </w:rPr>
        <w:tab/>
        <w:t>Once the IE has met these requirements, ERCOT will notify the SSWG, SPWG, and DWG that the applicable generation will be included in the base cases created and maintained by these working groups.</w:t>
      </w:r>
    </w:p>
    <w:p w14:paraId="037B48CA" w14:textId="0E9796FE" w:rsidR="008D1A18" w:rsidRDefault="00CD6EA1" w:rsidP="009C6841">
      <w:pPr>
        <w:spacing w:after="240"/>
        <w:ind w:left="720" w:hanging="720"/>
        <w:rPr>
          <w:ins w:id="61" w:author="ERCOT" w:date="2025-02-25T17:07:00Z"/>
          <w:szCs w:val="20"/>
          <w:lang w:eastAsia="x-none"/>
        </w:rPr>
      </w:pPr>
      <w:ins w:id="62" w:author="ERCOT" w:date="2025-02-25T17:07:00Z">
        <w:r>
          <w:rPr>
            <w:iCs/>
          </w:rPr>
          <w:t>(5)</w:t>
        </w:r>
        <w:r>
          <w:rPr>
            <w:iCs/>
          </w:rPr>
          <w:tab/>
        </w:r>
        <w:r>
          <w:rPr>
            <w:szCs w:val="20"/>
          </w:rPr>
          <w:t xml:space="preserve">ERCOT may include </w:t>
        </w:r>
        <w:r>
          <w:rPr>
            <w:szCs w:val="20"/>
            <w:lang w:eastAsia="x-none"/>
          </w:rPr>
          <w:t>large generator</w:t>
        </w:r>
        <w:del w:id="63" w:author="Oncor 101525" w:date="2025-10-10T15:04:00Z">
          <w:r w:rsidDel="00A73E91">
            <w:rPr>
              <w:szCs w:val="20"/>
              <w:lang w:eastAsia="x-none"/>
            </w:rPr>
            <w:delText>s</w:delText>
          </w:r>
        </w:del>
      </w:ins>
      <w:ins w:id="64" w:author="Oncor 101525" w:date="2025-10-10T15:04:00Z">
        <w:r w:rsidR="00A73E91">
          <w:rPr>
            <w:szCs w:val="20"/>
            <w:lang w:eastAsia="x-none"/>
          </w:rPr>
          <w:t xml:space="preserve"> projects</w:t>
        </w:r>
      </w:ins>
      <w:ins w:id="65" w:author="ERCOT" w:date="2025-02-25T17:07:00Z">
        <w:r>
          <w:rPr>
            <w:szCs w:val="20"/>
            <w:lang w:eastAsia="x-none"/>
          </w:rPr>
          <w:t xml:space="preserve"> that have not met </w:t>
        </w:r>
      </w:ins>
      <w:ins w:id="66" w:author="ERCOT" w:date="2025-03-11T20:51:00Z">
        <w:r w:rsidR="00993A6F">
          <w:rPr>
            <w:szCs w:val="20"/>
            <w:lang w:eastAsia="x-none"/>
          </w:rPr>
          <w:t xml:space="preserve">all of </w:t>
        </w:r>
      </w:ins>
      <w:ins w:id="67" w:author="ERCOT" w:date="2025-02-25T17:07:00Z">
        <w:r>
          <w:rPr>
            <w:szCs w:val="20"/>
            <w:lang w:eastAsia="x-none"/>
          </w:rPr>
          <w:t xml:space="preserve">the </w:t>
        </w:r>
        <w:r w:rsidRPr="009C6841">
          <w:rPr>
            <w:iCs/>
          </w:rPr>
          <w:t>requirements</w:t>
        </w:r>
        <w:r>
          <w:rPr>
            <w:szCs w:val="20"/>
            <w:lang w:eastAsia="x-none"/>
          </w:rPr>
          <w:t xml:space="preserve"> </w:t>
        </w:r>
      </w:ins>
      <w:ins w:id="68" w:author="ERCOT" w:date="2025-03-11T20:51:00Z">
        <w:r w:rsidR="00993A6F">
          <w:rPr>
            <w:szCs w:val="20"/>
            <w:lang w:eastAsia="x-none"/>
          </w:rPr>
          <w:t>of</w:t>
        </w:r>
      </w:ins>
      <w:ins w:id="69" w:author="ERCOT" w:date="2025-02-25T17:07:00Z">
        <w:r>
          <w:rPr>
            <w:szCs w:val="20"/>
            <w:lang w:eastAsia="x-none"/>
          </w:rPr>
          <w:t xml:space="preserve"> paragraph (1) above </w:t>
        </w:r>
        <w:r>
          <w:rPr>
            <w:szCs w:val="20"/>
          </w:rPr>
          <w:t>in the base cases created and maintained by SSWG to ensure that sufficient generation is available to meet the demand</w:t>
        </w:r>
      </w:ins>
      <w:ins w:id="70" w:author="ERCOT" w:date="2025-03-12T09:19:00Z">
        <w:r w:rsidR="00042A42">
          <w:rPr>
            <w:szCs w:val="20"/>
          </w:rPr>
          <w:t xml:space="preserve"> </w:t>
        </w:r>
      </w:ins>
      <w:ins w:id="71" w:author="ERCOT" w:date="2025-02-25T17:07:00Z">
        <w:r>
          <w:rPr>
            <w:szCs w:val="20"/>
          </w:rPr>
          <w:t xml:space="preserve">in the base cases. </w:t>
        </w:r>
      </w:ins>
      <w:ins w:id="72" w:author="ERCOT" w:date="2025-03-28T14:46:00Z">
        <w:r w:rsidR="00337B59">
          <w:rPr>
            <w:szCs w:val="20"/>
          </w:rPr>
          <w:t xml:space="preserve"> </w:t>
        </w:r>
      </w:ins>
      <w:ins w:id="73" w:author="ERCOT" w:date="2025-02-25T17:07:00Z">
        <w:r>
          <w:rPr>
            <w:szCs w:val="20"/>
          </w:rPr>
          <w:t>These large generator</w:t>
        </w:r>
        <w:del w:id="74" w:author="ERCOT 102125" w:date="2025-10-21T15:34:00Z" w16du:dateUtc="2025-10-21T20:34:00Z">
          <w:r w:rsidDel="00CE5EE5">
            <w:rPr>
              <w:szCs w:val="20"/>
            </w:rPr>
            <w:delText>s</w:delText>
          </w:r>
        </w:del>
      </w:ins>
      <w:ins w:id="75" w:author="ERCOT 102125" w:date="2025-10-21T15:34:00Z" w16du:dateUtc="2025-10-21T20:34:00Z">
        <w:r w:rsidR="00CE5EE5">
          <w:rPr>
            <w:szCs w:val="20"/>
          </w:rPr>
          <w:t xml:space="preserve"> projects</w:t>
        </w:r>
      </w:ins>
      <w:ins w:id="76" w:author="ERCOT" w:date="2025-02-25T17:07:00Z">
        <w:r>
          <w:rPr>
            <w:szCs w:val="20"/>
          </w:rPr>
          <w:t xml:space="preserve"> may be </w:t>
        </w:r>
      </w:ins>
      <w:ins w:id="77" w:author="ERCOT" w:date="2025-03-11T20:03:00Z">
        <w:r w:rsidR="007944F7">
          <w:rPr>
            <w:szCs w:val="20"/>
          </w:rPr>
          <w:t>added to the base cases</w:t>
        </w:r>
      </w:ins>
      <w:ins w:id="78" w:author="ERCOT" w:date="2025-02-25T17:07:00Z">
        <w:r>
          <w:rPr>
            <w:szCs w:val="20"/>
          </w:rPr>
          <w:t xml:space="preserve"> in the following order</w:t>
        </w:r>
      </w:ins>
      <w:ins w:id="79" w:author="ERCOT" w:date="2025-03-11T20:04:00Z">
        <w:r w:rsidR="007944F7">
          <w:rPr>
            <w:szCs w:val="20"/>
          </w:rPr>
          <w:t xml:space="preserve"> until the demand</w:t>
        </w:r>
      </w:ins>
      <w:ins w:id="80" w:author="ERCOT" w:date="2025-03-28T14:47:00Z">
        <w:r w:rsidR="00337B59">
          <w:rPr>
            <w:szCs w:val="20"/>
          </w:rPr>
          <w:t xml:space="preserve"> </w:t>
        </w:r>
      </w:ins>
      <w:ins w:id="81" w:author="ERCOT" w:date="2025-03-13T10:35:00Z">
        <w:r w:rsidR="006C6DE7">
          <w:rPr>
            <w:szCs w:val="20"/>
          </w:rPr>
          <w:t xml:space="preserve">is </w:t>
        </w:r>
      </w:ins>
      <w:ins w:id="82" w:author="ERCOT" w:date="2025-03-11T20:04:00Z">
        <w:r w:rsidR="007944F7">
          <w:rPr>
            <w:szCs w:val="20"/>
          </w:rPr>
          <w:t>met</w:t>
        </w:r>
      </w:ins>
      <w:ins w:id="83" w:author="ERCOT" w:date="2025-02-25T17:07:00Z">
        <w:r>
          <w:rPr>
            <w:szCs w:val="20"/>
          </w:rPr>
          <w:t>:</w:t>
        </w:r>
      </w:ins>
    </w:p>
    <w:p w14:paraId="28017129" w14:textId="653253A7" w:rsidR="00CD6EA1" w:rsidRDefault="00CD6EA1" w:rsidP="009C6841">
      <w:pPr>
        <w:spacing w:after="240"/>
        <w:ind w:left="1440" w:hanging="720"/>
        <w:rPr>
          <w:ins w:id="84" w:author="ERCOT" w:date="2025-02-25T17:07:00Z"/>
          <w:szCs w:val="20"/>
          <w:lang w:eastAsia="x-none"/>
        </w:rPr>
      </w:pPr>
      <w:ins w:id="85" w:author="ERCOT" w:date="2025-02-25T17:07:00Z">
        <w:r>
          <w:rPr>
            <w:szCs w:val="20"/>
            <w:lang w:eastAsia="x-none"/>
          </w:rPr>
          <w:t>(a)</w:t>
        </w:r>
        <w:r>
          <w:rPr>
            <w:szCs w:val="20"/>
            <w:lang w:eastAsia="x-none"/>
          </w:rPr>
          <w:tab/>
          <w:t xml:space="preserve">Large </w:t>
        </w:r>
        <w:r w:rsidRPr="00A73E91">
          <w:rPr>
            <w:szCs w:val="20"/>
            <w:lang w:eastAsia="x-none"/>
          </w:rPr>
          <w:t>generator</w:t>
        </w:r>
        <w:del w:id="86" w:author="Oncor 101525" w:date="2025-09-26T13:36:00Z">
          <w:r w:rsidRPr="00A73E91" w:rsidDel="008D1A18">
            <w:rPr>
              <w:szCs w:val="20"/>
              <w:lang w:eastAsia="x-none"/>
            </w:rPr>
            <w:delText>s</w:delText>
          </w:r>
        </w:del>
        <w:r w:rsidRPr="00A73E91">
          <w:rPr>
            <w:szCs w:val="20"/>
            <w:lang w:eastAsia="x-none"/>
          </w:rPr>
          <w:t xml:space="preserve"> </w:t>
        </w:r>
      </w:ins>
      <w:ins w:id="87" w:author="Oncor 101525" w:date="2025-09-26T13:36:00Z">
        <w:r w:rsidR="008D1A18" w:rsidRPr="00A73E91">
          <w:rPr>
            <w:szCs w:val="20"/>
            <w:lang w:eastAsia="x-none"/>
          </w:rPr>
          <w:t xml:space="preserve">projects </w:t>
        </w:r>
      </w:ins>
      <w:ins w:id="88" w:author="Oncor 101525" w:date="2025-10-10T15:02:00Z">
        <w:r w:rsidR="00A73E91">
          <w:rPr>
            <w:szCs w:val="20"/>
            <w:lang w:eastAsia="x-none"/>
          </w:rPr>
          <w:t xml:space="preserve">with </w:t>
        </w:r>
      </w:ins>
      <w:ins w:id="89" w:author="Oncor 101525" w:date="2025-10-12T16:36:00Z">
        <w:r w:rsidR="002D7549">
          <w:rPr>
            <w:szCs w:val="20"/>
            <w:lang w:eastAsia="x-none"/>
          </w:rPr>
          <w:t>“</w:t>
        </w:r>
      </w:ins>
      <w:ins w:id="90" w:author="Oncor 101525" w:date="2025-10-10T15:02:00Z">
        <w:r w:rsidR="00A73E91">
          <w:rPr>
            <w:szCs w:val="20"/>
            <w:lang w:eastAsia="x-none"/>
          </w:rPr>
          <w:t>Planned</w:t>
        </w:r>
      </w:ins>
      <w:ins w:id="91" w:author="Oncor 101525" w:date="2025-10-12T16:36:00Z">
        <w:r w:rsidR="002D7549">
          <w:rPr>
            <w:szCs w:val="20"/>
            <w:lang w:eastAsia="x-none"/>
          </w:rPr>
          <w:t>”</w:t>
        </w:r>
      </w:ins>
      <w:ins w:id="92" w:author="Oncor 101525" w:date="2025-10-10T15:02:00Z">
        <w:r w:rsidR="00A73E91">
          <w:rPr>
            <w:szCs w:val="20"/>
            <w:lang w:eastAsia="x-none"/>
          </w:rPr>
          <w:t xml:space="preserve"> status </w:t>
        </w:r>
      </w:ins>
      <w:ins w:id="93" w:author="ERCOT" w:date="2025-02-25T17:07:00Z">
        <w:r w:rsidRPr="00A73E91">
          <w:rPr>
            <w:szCs w:val="20"/>
            <w:lang w:eastAsia="x-none"/>
          </w:rPr>
          <w:t>that</w:t>
        </w:r>
        <w:r>
          <w:rPr>
            <w:szCs w:val="20"/>
            <w:lang w:eastAsia="x-none"/>
          </w:rPr>
          <w:t xml:space="preserve"> meet the conditions of paragraph (1) of Section 5.2.1</w:t>
        </w:r>
        <w:del w:id="94" w:author="ERCOT 102125" w:date="2025-10-21T09:33:00Z" w16du:dateUtc="2025-10-21T14:33:00Z">
          <w:r w:rsidDel="00D601F0">
            <w:rPr>
              <w:szCs w:val="20"/>
              <w:lang w:eastAsia="x-none"/>
            </w:rPr>
            <w:delText>,</w:delText>
          </w:r>
        </w:del>
        <w:r>
          <w:rPr>
            <w:szCs w:val="20"/>
            <w:lang w:eastAsia="x-none"/>
          </w:rPr>
          <w:t xml:space="preserve"> and have a</w:t>
        </w:r>
        <w:r w:rsidRPr="00093011">
          <w:rPr>
            <w:szCs w:val="20"/>
            <w:lang w:eastAsia="x-none"/>
          </w:rPr>
          <w:t xml:space="preserve"> signed SGIA </w:t>
        </w:r>
        <w:r>
          <w:rPr>
            <w:szCs w:val="20"/>
            <w:lang w:eastAsia="x-none"/>
          </w:rPr>
          <w:t>submitted by</w:t>
        </w:r>
        <w:r w:rsidRPr="00093011">
          <w:rPr>
            <w:szCs w:val="20"/>
            <w:lang w:eastAsia="x-none"/>
          </w:rPr>
          <w:t xml:space="preserve"> the TSP</w:t>
        </w:r>
        <w:r>
          <w:rPr>
            <w:szCs w:val="20"/>
            <w:lang w:eastAsia="x-none"/>
          </w:rPr>
          <w:t xml:space="preserve"> via the online RIOO system;</w:t>
        </w:r>
      </w:ins>
    </w:p>
    <w:p w14:paraId="5A5F0909" w14:textId="69185101" w:rsidR="00CD6EA1" w:rsidRDefault="00CD6EA1" w:rsidP="009C6841">
      <w:pPr>
        <w:spacing w:after="240"/>
        <w:ind w:left="1440" w:hanging="720"/>
        <w:rPr>
          <w:ins w:id="95" w:author="ERCOT" w:date="2025-02-25T17:07:00Z"/>
          <w:szCs w:val="20"/>
          <w:lang w:eastAsia="x-none"/>
        </w:rPr>
      </w:pPr>
      <w:ins w:id="96" w:author="ERCOT" w:date="2025-02-25T17:07:00Z">
        <w:r>
          <w:rPr>
            <w:szCs w:val="20"/>
            <w:lang w:eastAsia="x-none"/>
          </w:rPr>
          <w:t>(b)</w:t>
        </w:r>
        <w:r>
          <w:rPr>
            <w:szCs w:val="20"/>
            <w:lang w:eastAsia="x-none"/>
          </w:rPr>
          <w:tab/>
          <w:t>Large generator</w:t>
        </w:r>
        <w:del w:id="97" w:author="Oncor 101525" w:date="2025-09-26T13:37:00Z">
          <w:r w:rsidDel="008D1A18">
            <w:rPr>
              <w:szCs w:val="20"/>
              <w:lang w:eastAsia="x-none"/>
            </w:rPr>
            <w:delText>s</w:delText>
          </w:r>
        </w:del>
      </w:ins>
      <w:ins w:id="98" w:author="Oncor 101525" w:date="2025-09-26T13:37:00Z">
        <w:r w:rsidR="008D1A18">
          <w:rPr>
            <w:szCs w:val="20"/>
            <w:lang w:eastAsia="x-none"/>
          </w:rPr>
          <w:t xml:space="preserve"> projects</w:t>
        </w:r>
      </w:ins>
      <w:ins w:id="99" w:author="Oncor 101525" w:date="2025-10-10T15:02:00Z">
        <w:r w:rsidR="00A73E91">
          <w:rPr>
            <w:szCs w:val="20"/>
            <w:lang w:eastAsia="x-none"/>
          </w:rPr>
          <w:t xml:space="preserve"> with </w:t>
        </w:r>
      </w:ins>
      <w:ins w:id="100" w:author="Oncor 101525" w:date="2025-10-12T16:36:00Z">
        <w:r w:rsidR="002D7549">
          <w:rPr>
            <w:szCs w:val="20"/>
            <w:lang w:eastAsia="x-none"/>
          </w:rPr>
          <w:t>“</w:t>
        </w:r>
      </w:ins>
      <w:ins w:id="101" w:author="Oncor 101525" w:date="2025-10-10T15:02:00Z">
        <w:r w:rsidR="00A73E91">
          <w:rPr>
            <w:szCs w:val="20"/>
            <w:lang w:eastAsia="x-none"/>
          </w:rPr>
          <w:t>Planned</w:t>
        </w:r>
      </w:ins>
      <w:ins w:id="102" w:author="Oncor 101525" w:date="2025-10-12T16:36:00Z">
        <w:r w:rsidR="002D7549">
          <w:rPr>
            <w:szCs w:val="20"/>
            <w:lang w:eastAsia="x-none"/>
          </w:rPr>
          <w:t>”</w:t>
        </w:r>
      </w:ins>
      <w:ins w:id="103" w:author="Oncor 101525" w:date="2025-10-10T15:02:00Z">
        <w:r w:rsidR="00A73E91">
          <w:rPr>
            <w:szCs w:val="20"/>
            <w:lang w:eastAsia="x-none"/>
          </w:rPr>
          <w:t xml:space="preserve"> status</w:t>
        </w:r>
      </w:ins>
      <w:ins w:id="104" w:author="ERCOT" w:date="2025-02-25T17:07:00Z">
        <w:r>
          <w:rPr>
            <w:szCs w:val="20"/>
            <w:lang w:eastAsia="x-none"/>
          </w:rPr>
          <w:t xml:space="preserve"> that meet the conditions of paragraph (1) of Section 5.2.1</w:t>
        </w:r>
        <w:del w:id="105" w:author="ERCOT 102125" w:date="2025-10-21T09:33:00Z" w16du:dateUtc="2025-10-21T14:33:00Z">
          <w:r w:rsidDel="00D601F0">
            <w:rPr>
              <w:szCs w:val="20"/>
              <w:lang w:eastAsia="x-none"/>
            </w:rPr>
            <w:delText>,</w:delText>
          </w:r>
        </w:del>
        <w:r>
          <w:rPr>
            <w:szCs w:val="20"/>
            <w:lang w:eastAsia="x-none"/>
          </w:rPr>
          <w:t xml:space="preserve"> and have completed the FIS;</w:t>
        </w:r>
      </w:ins>
    </w:p>
    <w:p w14:paraId="0AEA81A1" w14:textId="30E05D68" w:rsidR="00CD6EA1" w:rsidRDefault="00CD6EA1" w:rsidP="009C6841">
      <w:pPr>
        <w:spacing w:after="240"/>
        <w:ind w:left="1440" w:hanging="720"/>
        <w:rPr>
          <w:ins w:id="106" w:author="ERCOT 102125" w:date="2025-10-16T09:37:00Z" w16du:dateUtc="2025-10-16T14:37:00Z"/>
          <w:szCs w:val="20"/>
          <w:lang w:eastAsia="x-none"/>
        </w:rPr>
      </w:pPr>
      <w:ins w:id="107" w:author="ERCOT" w:date="2025-02-25T17:07:00Z">
        <w:r>
          <w:rPr>
            <w:szCs w:val="20"/>
            <w:lang w:eastAsia="x-none"/>
          </w:rPr>
          <w:t>(c)</w:t>
        </w:r>
        <w:r>
          <w:rPr>
            <w:szCs w:val="20"/>
            <w:lang w:eastAsia="x-none"/>
          </w:rPr>
          <w:tab/>
          <w:t>Large generator</w:t>
        </w:r>
        <w:del w:id="108" w:author="Oncor 101525" w:date="2025-09-26T13:37:00Z">
          <w:r w:rsidDel="008D1A18">
            <w:rPr>
              <w:szCs w:val="20"/>
              <w:lang w:eastAsia="x-none"/>
            </w:rPr>
            <w:delText>s</w:delText>
          </w:r>
        </w:del>
      </w:ins>
      <w:ins w:id="109" w:author="Oncor 101525" w:date="2025-09-26T13:37:00Z">
        <w:r w:rsidR="008D1A18">
          <w:rPr>
            <w:szCs w:val="20"/>
            <w:lang w:eastAsia="x-none"/>
          </w:rPr>
          <w:t xml:space="preserve"> projects</w:t>
        </w:r>
      </w:ins>
      <w:ins w:id="110" w:author="Oncor 101525" w:date="2025-10-10T15:02:00Z">
        <w:r w:rsidR="00A73E91">
          <w:rPr>
            <w:szCs w:val="20"/>
            <w:lang w:eastAsia="x-none"/>
          </w:rPr>
          <w:t xml:space="preserve"> with </w:t>
        </w:r>
      </w:ins>
      <w:ins w:id="111" w:author="Oncor 101525" w:date="2025-10-12T16:36:00Z">
        <w:r w:rsidR="002D7549">
          <w:rPr>
            <w:szCs w:val="20"/>
            <w:lang w:eastAsia="x-none"/>
          </w:rPr>
          <w:t>“</w:t>
        </w:r>
      </w:ins>
      <w:ins w:id="112" w:author="Oncor 101525" w:date="2025-10-10T15:02:00Z">
        <w:r w:rsidR="00A73E91">
          <w:rPr>
            <w:szCs w:val="20"/>
            <w:lang w:eastAsia="x-none"/>
          </w:rPr>
          <w:t>Planned</w:t>
        </w:r>
      </w:ins>
      <w:ins w:id="113" w:author="Oncor 101525" w:date="2025-10-12T16:37:00Z">
        <w:r w:rsidR="002D7549">
          <w:rPr>
            <w:szCs w:val="20"/>
            <w:lang w:eastAsia="x-none"/>
          </w:rPr>
          <w:t>”</w:t>
        </w:r>
      </w:ins>
      <w:ins w:id="114" w:author="Oncor 101525" w:date="2025-10-10T15:02:00Z">
        <w:r w:rsidR="00A73E91">
          <w:rPr>
            <w:szCs w:val="20"/>
            <w:lang w:eastAsia="x-none"/>
          </w:rPr>
          <w:t xml:space="preserve"> status</w:t>
        </w:r>
      </w:ins>
      <w:ins w:id="115" w:author="ERCOT" w:date="2025-02-25T17:07:00Z">
        <w:r>
          <w:rPr>
            <w:szCs w:val="20"/>
            <w:lang w:eastAsia="x-none"/>
          </w:rPr>
          <w:t xml:space="preserve"> that meet the conditions of paragraph (1) of Section 5.2.1, </w:t>
        </w:r>
        <w:del w:id="116" w:author="ERCOT 102125" w:date="2025-10-21T16:10:00Z" w16du:dateUtc="2025-10-21T21:10:00Z">
          <w:r w:rsidDel="00F05CD2">
            <w:rPr>
              <w:szCs w:val="20"/>
              <w:lang w:eastAsia="x-none"/>
            </w:rPr>
            <w:delText xml:space="preserve">and </w:delText>
          </w:r>
        </w:del>
        <w:r>
          <w:rPr>
            <w:szCs w:val="20"/>
            <w:lang w:eastAsia="x-none"/>
          </w:rPr>
          <w:t xml:space="preserve">have </w:t>
        </w:r>
      </w:ins>
      <w:ins w:id="117" w:author="ERCOT 102125" w:date="2025-10-17T13:32:00Z" w16du:dateUtc="2025-10-17T18:32:00Z">
        <w:r w:rsidR="001104B9">
          <w:rPr>
            <w:szCs w:val="20"/>
            <w:lang w:eastAsia="x-none"/>
          </w:rPr>
          <w:t>not completed</w:t>
        </w:r>
      </w:ins>
      <w:ins w:id="118" w:author="ERCOT" w:date="2025-02-25T17:07:00Z">
        <w:del w:id="119" w:author="ERCOT 102125" w:date="2025-10-17T13:32:00Z" w16du:dateUtc="2025-10-17T18:32:00Z">
          <w:r w:rsidDel="001104B9">
            <w:rPr>
              <w:szCs w:val="20"/>
              <w:lang w:eastAsia="x-none"/>
            </w:rPr>
            <w:delText>started</w:delText>
          </w:r>
        </w:del>
        <w:r>
          <w:rPr>
            <w:szCs w:val="20"/>
            <w:lang w:eastAsia="x-none"/>
          </w:rPr>
          <w:t xml:space="preserve"> the FIS</w:t>
        </w:r>
      </w:ins>
      <w:ins w:id="120" w:author="ERCOT 102125" w:date="2025-10-21T16:10:00Z" w16du:dateUtc="2025-10-21T21:10:00Z">
        <w:r w:rsidR="00F05CD2">
          <w:rPr>
            <w:szCs w:val="20"/>
            <w:lang w:eastAsia="x-none"/>
          </w:rPr>
          <w:t>,</w:t>
        </w:r>
      </w:ins>
      <w:ins w:id="121" w:author="ERCOT" w:date="2025-02-25T17:07:00Z">
        <w:del w:id="122" w:author="ERCOT 102125" w:date="2025-10-21T16:11:00Z" w16du:dateUtc="2025-10-21T21:11:00Z">
          <w:r w:rsidDel="00F05CD2">
            <w:rPr>
              <w:szCs w:val="20"/>
              <w:lang w:eastAsia="x-none"/>
            </w:rPr>
            <w:delText>;</w:delText>
          </w:r>
        </w:del>
        <w:r>
          <w:rPr>
            <w:szCs w:val="20"/>
            <w:lang w:eastAsia="x-none"/>
          </w:rPr>
          <w:t xml:space="preserve"> </w:t>
        </w:r>
      </w:ins>
      <w:ins w:id="123" w:author="ERCOT" w:date="2025-03-11T17:59:00Z">
        <w:r w:rsidR="007F3A7D">
          <w:rPr>
            <w:szCs w:val="20"/>
            <w:lang w:eastAsia="x-none"/>
          </w:rPr>
          <w:t>and</w:t>
        </w:r>
      </w:ins>
      <w:ins w:id="124" w:author="ERCOT 102125" w:date="2025-10-21T16:11:00Z" w16du:dateUtc="2025-10-21T21:11:00Z">
        <w:r w:rsidR="00F05CD2">
          <w:rPr>
            <w:szCs w:val="20"/>
            <w:lang w:eastAsia="x-none"/>
          </w:rPr>
          <w:t>:</w:t>
        </w:r>
      </w:ins>
    </w:p>
    <w:p w14:paraId="1B6F3DC7" w14:textId="3F8D4E63" w:rsidR="00A30D5A" w:rsidRDefault="00A30D5A" w:rsidP="009C6841">
      <w:pPr>
        <w:spacing w:after="240"/>
        <w:ind w:left="1440" w:hanging="720"/>
        <w:rPr>
          <w:ins w:id="125" w:author="ERCOT 102125" w:date="2025-10-16T09:38:00Z" w16du:dateUtc="2025-10-16T14:38:00Z"/>
          <w:szCs w:val="20"/>
          <w:lang w:eastAsia="x-none"/>
        </w:rPr>
      </w:pPr>
      <w:ins w:id="126" w:author="ERCOT 102125" w:date="2025-10-16T09:38:00Z" w16du:dateUtc="2025-10-16T14:38:00Z">
        <w:r>
          <w:rPr>
            <w:szCs w:val="20"/>
            <w:lang w:eastAsia="x-none"/>
          </w:rPr>
          <w:tab/>
          <w:t>(i)</w:t>
        </w:r>
      </w:ins>
      <w:ins w:id="127" w:author="ERCOT 102125" w:date="2025-10-21T14:16:00Z" w16du:dateUtc="2025-10-21T19:16:00Z">
        <w:r w:rsidR="00AE19BD">
          <w:rPr>
            <w:szCs w:val="20"/>
            <w:lang w:eastAsia="x-none"/>
          </w:rPr>
          <w:tab/>
        </w:r>
      </w:ins>
      <w:ins w:id="128" w:author="ERCOT 102125" w:date="2025-10-16T09:38:00Z" w16du:dateUtc="2025-10-16T14:38:00Z">
        <w:r>
          <w:rPr>
            <w:szCs w:val="20"/>
            <w:lang w:eastAsia="x-none"/>
          </w:rPr>
          <w:t>Have completed the steady-state and stability studies of the FIS;</w:t>
        </w:r>
      </w:ins>
    </w:p>
    <w:p w14:paraId="3A74A1AD" w14:textId="096ED052" w:rsidR="00A30D5A" w:rsidRDefault="00A30D5A" w:rsidP="009C6841">
      <w:pPr>
        <w:spacing w:after="240"/>
        <w:ind w:left="1440" w:hanging="720"/>
        <w:rPr>
          <w:ins w:id="129" w:author="ERCOT 102125" w:date="2025-10-16T09:38:00Z" w16du:dateUtc="2025-10-16T14:38:00Z"/>
          <w:szCs w:val="20"/>
          <w:lang w:eastAsia="x-none"/>
        </w:rPr>
      </w:pPr>
      <w:ins w:id="130" w:author="ERCOT 102125" w:date="2025-10-16T09:38:00Z" w16du:dateUtc="2025-10-16T14:38:00Z">
        <w:r>
          <w:rPr>
            <w:szCs w:val="20"/>
            <w:lang w:eastAsia="x-none"/>
          </w:rPr>
          <w:tab/>
          <w:t>(ii)</w:t>
        </w:r>
      </w:ins>
      <w:ins w:id="131" w:author="ERCOT 102125" w:date="2025-10-21T14:16:00Z" w16du:dateUtc="2025-10-21T19:16:00Z">
        <w:r w:rsidR="00AE19BD">
          <w:rPr>
            <w:szCs w:val="20"/>
            <w:lang w:eastAsia="x-none"/>
          </w:rPr>
          <w:tab/>
        </w:r>
      </w:ins>
      <w:ins w:id="132" w:author="ERCOT 102125" w:date="2025-10-16T09:38:00Z" w16du:dateUtc="2025-10-16T14:38:00Z">
        <w:r>
          <w:rPr>
            <w:szCs w:val="20"/>
            <w:lang w:eastAsia="x-none"/>
          </w:rPr>
          <w:t>Have completed the steady-state study of the FIS;</w:t>
        </w:r>
      </w:ins>
    </w:p>
    <w:p w14:paraId="72FADD35" w14:textId="53883D4B" w:rsidR="008D1A18" w:rsidRDefault="00A30D5A" w:rsidP="009C6841">
      <w:pPr>
        <w:spacing w:after="240"/>
        <w:ind w:left="1440" w:hanging="720"/>
        <w:rPr>
          <w:szCs w:val="20"/>
          <w:lang w:eastAsia="x-none"/>
        </w:rPr>
      </w:pPr>
      <w:ins w:id="133" w:author="ERCOT 102125" w:date="2025-10-16T09:38:00Z" w16du:dateUtc="2025-10-16T14:38:00Z">
        <w:r>
          <w:rPr>
            <w:szCs w:val="20"/>
            <w:lang w:eastAsia="x-none"/>
          </w:rPr>
          <w:tab/>
          <w:t>(iii)</w:t>
        </w:r>
      </w:ins>
      <w:ins w:id="134" w:author="ERCOT 102125" w:date="2025-10-21T14:16:00Z" w16du:dateUtc="2025-10-21T19:16:00Z">
        <w:r w:rsidR="00AE19BD">
          <w:rPr>
            <w:szCs w:val="20"/>
            <w:lang w:eastAsia="x-none"/>
          </w:rPr>
          <w:tab/>
        </w:r>
      </w:ins>
      <w:ins w:id="135" w:author="ERCOT 102125" w:date="2025-10-16T09:38:00Z" w16du:dateUtc="2025-10-16T14:38:00Z">
        <w:r>
          <w:rPr>
            <w:szCs w:val="20"/>
            <w:lang w:eastAsia="x-none"/>
          </w:rPr>
          <w:t xml:space="preserve">Have started </w:t>
        </w:r>
      </w:ins>
      <w:ins w:id="136" w:author="ERCOT 102125" w:date="2025-10-16T09:39:00Z" w16du:dateUtc="2025-10-16T14:39:00Z">
        <w:r>
          <w:rPr>
            <w:szCs w:val="20"/>
            <w:lang w:eastAsia="x-none"/>
          </w:rPr>
          <w:t>the FIS</w:t>
        </w:r>
      </w:ins>
      <w:ins w:id="137" w:author="ERCOT 102125" w:date="2025-10-21T13:14:00Z" w16du:dateUtc="2025-10-21T18:14:00Z">
        <w:r w:rsidR="00BC67BA">
          <w:rPr>
            <w:szCs w:val="20"/>
            <w:lang w:eastAsia="x-none"/>
          </w:rPr>
          <w:t>;</w:t>
        </w:r>
      </w:ins>
    </w:p>
    <w:p w14:paraId="793110CE" w14:textId="3BFAB506" w:rsidR="002A4EDE" w:rsidRDefault="002A4EDE" w:rsidP="002A4EDE">
      <w:pPr>
        <w:spacing w:after="240"/>
        <w:ind w:left="1440" w:hanging="720"/>
        <w:rPr>
          <w:ins w:id="138" w:author="ERCOT" w:date="2025-02-25T17:07:00Z"/>
          <w:szCs w:val="20"/>
          <w:lang w:eastAsia="x-none"/>
        </w:rPr>
      </w:pPr>
      <w:ins w:id="139" w:author="Oncor 101525" w:date="2025-09-26T13:38:00Z">
        <w:r>
          <w:rPr>
            <w:szCs w:val="20"/>
            <w:lang w:eastAsia="x-none"/>
          </w:rPr>
          <w:t>(</w:t>
        </w:r>
      </w:ins>
      <w:ins w:id="140" w:author="Oncor 101525" w:date="2025-10-12T16:39:00Z">
        <w:r>
          <w:rPr>
            <w:szCs w:val="20"/>
            <w:lang w:eastAsia="x-none"/>
          </w:rPr>
          <w:t>d</w:t>
        </w:r>
      </w:ins>
      <w:ins w:id="141" w:author="Oncor 101525" w:date="2025-09-26T13:38:00Z">
        <w:r>
          <w:rPr>
            <w:szCs w:val="20"/>
            <w:lang w:eastAsia="x-none"/>
          </w:rPr>
          <w:t>)</w:t>
        </w:r>
        <w:r>
          <w:rPr>
            <w:szCs w:val="20"/>
            <w:lang w:eastAsia="x-none"/>
          </w:rPr>
          <w:tab/>
        </w:r>
      </w:ins>
      <w:ins w:id="142" w:author="Oncor 101525" w:date="2025-10-12T16:37:00Z">
        <w:r>
          <w:rPr>
            <w:szCs w:val="20"/>
            <w:lang w:eastAsia="x-none"/>
          </w:rPr>
          <w:t>L</w:t>
        </w:r>
      </w:ins>
      <w:ins w:id="143" w:author="Oncor 101525" w:date="2025-09-26T13:38:00Z">
        <w:r>
          <w:rPr>
            <w:szCs w:val="20"/>
            <w:lang w:eastAsia="x-none"/>
          </w:rPr>
          <w:t>arge generator projects</w:t>
        </w:r>
      </w:ins>
      <w:ins w:id="144" w:author="Oncor 101525" w:date="2025-10-12T16:37:00Z">
        <w:r>
          <w:rPr>
            <w:szCs w:val="20"/>
            <w:lang w:eastAsia="x-none"/>
          </w:rPr>
          <w:t xml:space="preserve"> with “Inactive” status</w:t>
        </w:r>
      </w:ins>
      <w:ins w:id="145" w:author="Oncor 101525" w:date="2025-09-26T13:38:00Z">
        <w:r>
          <w:rPr>
            <w:szCs w:val="20"/>
            <w:lang w:eastAsia="x-none"/>
          </w:rPr>
          <w:t xml:space="preserve"> that meet the conditions of paragraphs (a),</w:t>
        </w:r>
      </w:ins>
      <w:ins w:id="146" w:author="Oncor 101525" w:date="2025-10-15T07:58:00Z" w16du:dateUtc="2025-10-15T12:58:00Z">
        <w:r>
          <w:rPr>
            <w:szCs w:val="20"/>
            <w:lang w:eastAsia="x-none"/>
          </w:rPr>
          <w:t xml:space="preserve"> </w:t>
        </w:r>
      </w:ins>
      <w:ins w:id="147" w:author="Oncor 101525" w:date="2025-09-26T13:38:00Z">
        <w:r>
          <w:rPr>
            <w:szCs w:val="20"/>
            <w:lang w:eastAsia="x-none"/>
          </w:rPr>
          <w:t xml:space="preserve">(b), </w:t>
        </w:r>
      </w:ins>
      <w:ins w:id="148" w:author="Oncor 101525" w:date="2025-10-12T16:59:00Z">
        <w:r>
          <w:rPr>
            <w:szCs w:val="20"/>
            <w:lang w:eastAsia="x-none"/>
          </w:rPr>
          <w:t xml:space="preserve">or </w:t>
        </w:r>
      </w:ins>
      <w:ins w:id="149" w:author="Oncor 101525" w:date="2025-09-26T13:38:00Z">
        <w:r>
          <w:rPr>
            <w:szCs w:val="20"/>
            <w:lang w:eastAsia="x-none"/>
          </w:rPr>
          <w:t>(c)</w:t>
        </w:r>
      </w:ins>
      <w:ins w:id="150" w:author="Oncor 101525" w:date="2025-10-15T07:58:00Z" w16du:dateUtc="2025-10-15T12:58:00Z">
        <w:r>
          <w:rPr>
            <w:szCs w:val="20"/>
            <w:lang w:eastAsia="x-none"/>
          </w:rPr>
          <w:t xml:space="preserve"> above</w:t>
        </w:r>
      </w:ins>
      <w:ins w:id="151" w:author="Oncor 101525" w:date="2025-09-26T13:38:00Z">
        <w:r>
          <w:rPr>
            <w:szCs w:val="20"/>
            <w:lang w:eastAsia="x-none"/>
          </w:rPr>
          <w:t xml:space="preserve"> that have </w:t>
        </w:r>
      </w:ins>
      <w:ins w:id="152" w:author="Oncor 101525" w:date="2025-10-10T15:05:00Z">
        <w:r>
          <w:rPr>
            <w:szCs w:val="20"/>
            <w:lang w:eastAsia="x-none"/>
          </w:rPr>
          <w:t xml:space="preserve">completed </w:t>
        </w:r>
      </w:ins>
      <w:ins w:id="153" w:author="Oncor 101525" w:date="2025-10-12T16:37:00Z">
        <w:r>
          <w:rPr>
            <w:szCs w:val="20"/>
            <w:lang w:eastAsia="x-none"/>
          </w:rPr>
          <w:t xml:space="preserve">FIS </w:t>
        </w:r>
      </w:ins>
      <w:ins w:id="154" w:author="Oncor 101525" w:date="2025-10-10T15:05:00Z">
        <w:r>
          <w:rPr>
            <w:szCs w:val="20"/>
            <w:lang w:eastAsia="x-none"/>
          </w:rPr>
          <w:t>stability studies</w:t>
        </w:r>
      </w:ins>
      <w:ins w:id="155" w:author="Oncor 101525" w:date="2025-09-26T13:39:00Z">
        <w:r>
          <w:rPr>
            <w:szCs w:val="20"/>
            <w:lang w:eastAsia="x-none"/>
          </w:rPr>
          <w:t xml:space="preserve">, with the most recently inactivated projects </w:t>
        </w:r>
      </w:ins>
      <w:ins w:id="156" w:author="Oncor 101525" w:date="2025-09-26T13:40:00Z">
        <w:r>
          <w:rPr>
            <w:szCs w:val="20"/>
            <w:lang w:eastAsia="x-none"/>
          </w:rPr>
          <w:t>to be included</w:t>
        </w:r>
      </w:ins>
      <w:ins w:id="157" w:author="Oncor 101525" w:date="2025-09-26T13:39:00Z">
        <w:r>
          <w:rPr>
            <w:szCs w:val="20"/>
            <w:lang w:eastAsia="x-none"/>
          </w:rPr>
          <w:t xml:space="preserve"> first; and</w:t>
        </w:r>
      </w:ins>
    </w:p>
    <w:p w14:paraId="617BAB6B" w14:textId="0F61E864" w:rsidR="00CD6EA1" w:rsidRDefault="00CD6EA1" w:rsidP="009C6841">
      <w:pPr>
        <w:spacing w:after="240"/>
        <w:ind w:left="1440" w:hanging="720"/>
        <w:rPr>
          <w:ins w:id="158" w:author="ERCOT" w:date="2025-02-25T17:07:00Z"/>
          <w:szCs w:val="20"/>
          <w:lang w:eastAsia="x-none"/>
        </w:rPr>
      </w:pPr>
      <w:ins w:id="159" w:author="ERCOT" w:date="2025-02-25T17:07:00Z">
        <w:r>
          <w:rPr>
            <w:szCs w:val="20"/>
            <w:lang w:eastAsia="x-none"/>
          </w:rPr>
          <w:t>(</w:t>
        </w:r>
      </w:ins>
      <w:ins w:id="160" w:author="Oncor 101525" w:date="2025-10-12T16:39:00Z">
        <w:r w:rsidR="00B934B3">
          <w:rPr>
            <w:szCs w:val="20"/>
            <w:lang w:eastAsia="x-none"/>
          </w:rPr>
          <w:t>e</w:t>
        </w:r>
      </w:ins>
      <w:ins w:id="161" w:author="ERCOT" w:date="2025-02-25T17:07:00Z">
        <w:del w:id="162" w:author="Oncor 101525" w:date="2025-10-12T16:40:00Z">
          <w:r w:rsidDel="00B934B3">
            <w:rPr>
              <w:szCs w:val="20"/>
              <w:lang w:eastAsia="x-none"/>
            </w:rPr>
            <w:delText>d</w:delText>
          </w:r>
        </w:del>
        <w:r>
          <w:rPr>
            <w:szCs w:val="20"/>
            <w:lang w:eastAsia="x-none"/>
          </w:rPr>
          <w:t>)</w:t>
        </w:r>
        <w:r>
          <w:rPr>
            <w:szCs w:val="20"/>
            <w:lang w:eastAsia="x-none"/>
          </w:rPr>
          <w:tab/>
          <w:t xml:space="preserve">Additional generation </w:t>
        </w:r>
      </w:ins>
      <w:ins w:id="163" w:author="ERCOT" w:date="2025-03-11T13:27:00Z">
        <w:r w:rsidR="00881028" w:rsidRPr="005933A8">
          <w:rPr>
            <w:szCs w:val="20"/>
            <w:lang w:eastAsia="x-none"/>
          </w:rPr>
          <w:t>outside of the interconnection queue</w:t>
        </w:r>
        <w:r w:rsidR="00881028">
          <w:rPr>
            <w:szCs w:val="20"/>
            <w:lang w:eastAsia="x-none"/>
          </w:rPr>
          <w:t xml:space="preserve"> </w:t>
        </w:r>
      </w:ins>
      <w:ins w:id="164" w:author="ERCOT" w:date="2025-02-25T17:07:00Z">
        <w:r>
          <w:rPr>
            <w:szCs w:val="20"/>
            <w:lang w:eastAsia="x-none"/>
          </w:rPr>
          <w:t>based on ERCOT’s discretion.</w:t>
        </w:r>
      </w:ins>
    </w:p>
    <w:p w14:paraId="620B9270" w14:textId="713C5CBA" w:rsidR="00F60541" w:rsidRPr="009C6841" w:rsidRDefault="00CD6EA1" w:rsidP="009C6841">
      <w:pPr>
        <w:spacing w:after="240"/>
        <w:ind w:left="720" w:hanging="720"/>
        <w:rPr>
          <w:szCs w:val="20"/>
        </w:rPr>
      </w:pPr>
      <w:ins w:id="165" w:author="ERCOT" w:date="2025-02-25T17:07:00Z">
        <w:r>
          <w:rPr>
            <w:szCs w:val="20"/>
            <w:lang w:eastAsia="x-none"/>
          </w:rPr>
          <w:t>(6)</w:t>
        </w:r>
        <w:r>
          <w:rPr>
            <w:szCs w:val="20"/>
            <w:lang w:eastAsia="x-none"/>
          </w:rPr>
          <w:tab/>
        </w:r>
        <w:r w:rsidRPr="00093011">
          <w:rPr>
            <w:iCs/>
            <w:szCs w:val="20"/>
            <w:lang w:eastAsia="x-none"/>
          </w:rPr>
          <w:t xml:space="preserve">Upon receiving notice from ERCOT that the </w:t>
        </w:r>
        <w:r>
          <w:rPr>
            <w:iCs/>
            <w:szCs w:val="20"/>
            <w:lang w:eastAsia="x-none"/>
          </w:rPr>
          <w:t>large generator</w:t>
        </w:r>
        <w:r w:rsidRPr="00093011">
          <w:rPr>
            <w:iCs/>
            <w:szCs w:val="20"/>
            <w:lang w:eastAsia="x-none"/>
          </w:rPr>
          <w:t xml:space="preserve"> </w:t>
        </w:r>
      </w:ins>
      <w:ins w:id="166" w:author="ERCOT" w:date="2025-03-12T09:24:00Z">
        <w:r w:rsidR="00042A42">
          <w:rPr>
            <w:iCs/>
            <w:szCs w:val="20"/>
            <w:lang w:eastAsia="x-none"/>
          </w:rPr>
          <w:t>will be added to the base cases in accordance with</w:t>
        </w:r>
      </w:ins>
      <w:ins w:id="167" w:author="ERCOT" w:date="2025-02-25T17:07:00Z">
        <w:r w:rsidRPr="00093011">
          <w:rPr>
            <w:iCs/>
            <w:szCs w:val="20"/>
            <w:lang w:eastAsia="x-none"/>
          </w:rPr>
          <w:t xml:space="preserve"> paragraph</w:t>
        </w:r>
      </w:ins>
      <w:ins w:id="168" w:author="ERCOT" w:date="2025-03-12T09:21:00Z">
        <w:r w:rsidR="00042A42">
          <w:rPr>
            <w:iCs/>
            <w:szCs w:val="20"/>
            <w:lang w:eastAsia="x-none"/>
          </w:rPr>
          <w:t>s</w:t>
        </w:r>
      </w:ins>
      <w:ins w:id="169" w:author="ERCOT" w:date="2025-02-25T17:07:00Z">
        <w:r w:rsidRPr="00093011">
          <w:rPr>
            <w:iCs/>
            <w:szCs w:val="20"/>
            <w:lang w:eastAsia="x-none"/>
          </w:rPr>
          <w:t xml:space="preserve"> </w:t>
        </w:r>
        <w:r>
          <w:rPr>
            <w:iCs/>
            <w:szCs w:val="20"/>
            <w:lang w:eastAsia="x-none"/>
          </w:rPr>
          <w:t>(5)(a)</w:t>
        </w:r>
      </w:ins>
      <w:ins w:id="170" w:author="ERCOT 102125" w:date="2025-10-16T09:39:00Z" w16du:dateUtc="2025-10-16T14:39:00Z">
        <w:r w:rsidR="00A30D5A">
          <w:rPr>
            <w:iCs/>
            <w:szCs w:val="20"/>
            <w:lang w:eastAsia="x-none"/>
          </w:rPr>
          <w:t>,</w:t>
        </w:r>
      </w:ins>
      <w:ins w:id="171" w:author="ERCOT 102125" w:date="2025-10-21T14:57:00Z" w16du:dateUtc="2025-10-21T19:57:00Z">
        <w:r w:rsidR="00A5136A">
          <w:rPr>
            <w:iCs/>
            <w:szCs w:val="20"/>
            <w:lang w:eastAsia="x-none"/>
          </w:rPr>
          <w:t xml:space="preserve"> </w:t>
        </w:r>
      </w:ins>
      <w:ins w:id="172" w:author="ERCOT" w:date="2025-03-12T09:21:00Z">
        <w:del w:id="173" w:author="ERCOT 102125" w:date="2025-10-16T09:39:00Z" w16du:dateUtc="2025-10-16T14:39:00Z">
          <w:r w:rsidR="00042A42" w:rsidDel="00A30D5A">
            <w:rPr>
              <w:iCs/>
              <w:szCs w:val="20"/>
              <w:lang w:eastAsia="x-none"/>
            </w:rPr>
            <w:delText xml:space="preserve"> or </w:delText>
          </w:r>
        </w:del>
      </w:ins>
      <w:ins w:id="174" w:author="ERCOT" w:date="2025-05-29T13:52:00Z">
        <w:r w:rsidR="001D4E65">
          <w:rPr>
            <w:iCs/>
            <w:szCs w:val="20"/>
            <w:lang w:eastAsia="x-none"/>
          </w:rPr>
          <w:t>(</w:t>
        </w:r>
      </w:ins>
      <w:ins w:id="175" w:author="ERCOT" w:date="2025-03-28T14:49:00Z">
        <w:r w:rsidR="00337B59">
          <w:rPr>
            <w:iCs/>
            <w:szCs w:val="20"/>
            <w:lang w:eastAsia="x-none"/>
          </w:rPr>
          <w:t>5</w:t>
        </w:r>
      </w:ins>
      <w:ins w:id="176" w:author="ERCOT" w:date="2025-05-29T13:52:00Z">
        <w:r w:rsidR="001D4E65">
          <w:rPr>
            <w:iCs/>
            <w:szCs w:val="20"/>
            <w:lang w:eastAsia="x-none"/>
          </w:rPr>
          <w:t>)</w:t>
        </w:r>
      </w:ins>
      <w:ins w:id="177" w:author="ERCOT" w:date="2025-02-25T17:07:00Z">
        <w:r>
          <w:rPr>
            <w:iCs/>
            <w:szCs w:val="20"/>
            <w:lang w:eastAsia="x-none"/>
          </w:rPr>
          <w:t>(b)</w:t>
        </w:r>
      </w:ins>
      <w:ins w:id="178" w:author="ERCOT 102125" w:date="2025-10-16T09:40:00Z" w16du:dateUtc="2025-10-16T14:40:00Z">
        <w:r w:rsidR="00A30D5A">
          <w:rPr>
            <w:iCs/>
            <w:szCs w:val="20"/>
            <w:lang w:eastAsia="x-none"/>
          </w:rPr>
          <w:t>, or (5)(c)(i)</w:t>
        </w:r>
      </w:ins>
      <w:ins w:id="179" w:author="ERCOT" w:date="2025-02-25T17:07:00Z">
        <w:r>
          <w:rPr>
            <w:iCs/>
            <w:szCs w:val="20"/>
            <w:lang w:eastAsia="x-none"/>
          </w:rPr>
          <w:t xml:space="preserve"> above</w:t>
        </w:r>
        <w:r w:rsidRPr="00093011">
          <w:rPr>
            <w:iCs/>
            <w:szCs w:val="20"/>
            <w:lang w:eastAsia="x-none"/>
          </w:rPr>
          <w:t xml:space="preserve">, the IE shall provide </w:t>
        </w:r>
        <w:r>
          <w:rPr>
            <w:iCs/>
            <w:szCs w:val="20"/>
            <w:lang w:eastAsia="x-none"/>
          </w:rPr>
          <w:t>dynamic models to be used by the</w:t>
        </w:r>
        <w:r w:rsidRPr="00093011">
          <w:rPr>
            <w:iCs/>
            <w:szCs w:val="20"/>
            <w:lang w:eastAsia="x-none"/>
          </w:rPr>
          <w:t xml:space="preserve"> DWG</w:t>
        </w:r>
      </w:ins>
      <w:ins w:id="180" w:author="ERCOT" w:date="2025-05-29T16:02:00Z">
        <w:r w:rsidR="008117C1">
          <w:rPr>
            <w:iCs/>
            <w:szCs w:val="20"/>
            <w:lang w:eastAsia="x-none"/>
          </w:rPr>
          <w:t xml:space="preserve"> within 60 days</w:t>
        </w:r>
      </w:ins>
      <w:ins w:id="181" w:author="ERCOT" w:date="2025-02-25T17:07:00Z">
        <w:r w:rsidRPr="00093011">
          <w:rPr>
            <w:iCs/>
            <w:szCs w:val="20"/>
            <w:lang w:eastAsia="x-none"/>
          </w:rPr>
          <w:t>.</w:t>
        </w:r>
      </w:ins>
      <w:ins w:id="182" w:author="ERCOT" w:date="2025-03-12T09:24:00Z">
        <w:r w:rsidR="00042A42">
          <w:rPr>
            <w:iCs/>
            <w:szCs w:val="20"/>
            <w:lang w:eastAsia="x-none"/>
          </w:rPr>
          <w:t xml:space="preserve">  Such large generat</w:t>
        </w:r>
      </w:ins>
      <w:ins w:id="183" w:author="ERCOT" w:date="2025-03-12T09:25:00Z">
        <w:r w:rsidR="00042A42">
          <w:rPr>
            <w:iCs/>
            <w:szCs w:val="20"/>
            <w:lang w:eastAsia="x-none"/>
          </w:rPr>
          <w:t xml:space="preserve">ors must still comply with </w:t>
        </w:r>
      </w:ins>
      <w:ins w:id="184" w:author="ERCOT" w:date="2025-03-12T09:26:00Z">
        <w:r w:rsidR="00042A42">
          <w:rPr>
            <w:iCs/>
            <w:szCs w:val="20"/>
            <w:lang w:eastAsia="x-none"/>
          </w:rPr>
          <w:t>all other applicable requirements after satisfying the requirements of paragraph (1) above.</w:t>
        </w:r>
      </w:ins>
    </w:p>
    <w:sectPr w:rsidR="00F60541" w:rsidRPr="009C6841">
      <w:headerReference w:type="default" r:id="rId11"/>
      <w:footerReference w:type="even" r:id="rId12"/>
      <w:footerReference w:type="default" r:id="rId13"/>
      <w:footerReference w:type="firs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C79122" w14:textId="77777777" w:rsidR="00110AB2" w:rsidRDefault="00110AB2">
      <w:r>
        <w:separator/>
      </w:r>
    </w:p>
  </w:endnote>
  <w:endnote w:type="continuationSeparator" w:id="0">
    <w:p w14:paraId="7DA5AD22" w14:textId="77777777" w:rsidR="00110AB2" w:rsidRDefault="00110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A683B0"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3F3A6" w14:textId="5D8572BB" w:rsidR="00D176CF" w:rsidRDefault="000532E1">
    <w:pPr>
      <w:pStyle w:val="Footer"/>
      <w:tabs>
        <w:tab w:val="clear" w:pos="4320"/>
        <w:tab w:val="clear" w:pos="8640"/>
        <w:tab w:val="right" w:pos="9360"/>
      </w:tabs>
      <w:rPr>
        <w:rFonts w:ascii="Arial" w:hAnsi="Arial" w:cs="Arial"/>
        <w:sz w:val="18"/>
      </w:rPr>
    </w:pPr>
    <w:r>
      <w:rPr>
        <w:rFonts w:ascii="Arial" w:hAnsi="Arial" w:cs="Arial"/>
        <w:sz w:val="18"/>
        <w:szCs w:val="18"/>
      </w:rPr>
      <w:t>127</w:t>
    </w:r>
    <w:r w:rsidR="00CA1FBB" w:rsidRPr="00CA1FBB">
      <w:rPr>
        <w:rFonts w:ascii="Arial" w:hAnsi="Arial" w:cs="Arial"/>
        <w:sz w:val="18"/>
        <w:szCs w:val="18"/>
      </w:rPr>
      <w:t>PGRR-</w:t>
    </w:r>
    <w:r w:rsidR="00DA41C9">
      <w:rPr>
        <w:rFonts w:ascii="Arial" w:hAnsi="Arial" w:cs="Arial"/>
        <w:sz w:val="18"/>
        <w:szCs w:val="18"/>
      </w:rPr>
      <w:t>08</w:t>
    </w:r>
    <w:r w:rsidR="00CA1FBB" w:rsidRPr="00CA1FBB">
      <w:rPr>
        <w:rFonts w:ascii="Arial" w:hAnsi="Arial" w:cs="Arial"/>
        <w:sz w:val="18"/>
        <w:szCs w:val="18"/>
      </w:rPr>
      <w:t xml:space="preserve"> </w:t>
    </w:r>
    <w:r w:rsidR="00D601F0">
      <w:rPr>
        <w:rFonts w:ascii="Arial" w:hAnsi="Arial" w:cs="Arial"/>
        <w:sz w:val="18"/>
        <w:szCs w:val="18"/>
      </w:rPr>
      <w:t>ERCOT</w:t>
    </w:r>
    <w:r w:rsidR="00CD600A">
      <w:rPr>
        <w:rFonts w:ascii="Arial" w:hAnsi="Arial" w:cs="Arial"/>
        <w:sz w:val="18"/>
        <w:szCs w:val="18"/>
      </w:rPr>
      <w:t xml:space="preserve"> Comments</w:t>
    </w:r>
    <w:r w:rsidR="00536D8D">
      <w:rPr>
        <w:rFonts w:ascii="Arial" w:hAnsi="Arial" w:cs="Arial"/>
        <w:sz w:val="18"/>
        <w:szCs w:val="18"/>
      </w:rPr>
      <w:t xml:space="preserve"> </w:t>
    </w:r>
    <w:r w:rsidR="00CD600A">
      <w:rPr>
        <w:rFonts w:ascii="Arial" w:hAnsi="Arial" w:cs="Arial"/>
        <w:sz w:val="18"/>
        <w:szCs w:val="18"/>
      </w:rPr>
      <w:t>10</w:t>
    </w:r>
    <w:r w:rsidR="00DA41C9">
      <w:rPr>
        <w:rFonts w:ascii="Arial" w:hAnsi="Arial" w:cs="Arial"/>
        <w:sz w:val="18"/>
        <w:szCs w:val="18"/>
      </w:rPr>
      <w:t>21</w:t>
    </w:r>
    <w:r w:rsidR="00CD600A">
      <w:rPr>
        <w:rFonts w:ascii="Arial" w:hAnsi="Arial" w:cs="Arial"/>
        <w:sz w:val="18"/>
        <w:szCs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7717F2">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7717F2">
      <w:rPr>
        <w:rFonts w:ascii="Arial" w:hAnsi="Arial" w:cs="Arial"/>
        <w:noProof/>
        <w:sz w:val="18"/>
      </w:rPr>
      <w:t>2</w:t>
    </w:r>
    <w:r w:rsidR="00D176CF" w:rsidRPr="00412DCA">
      <w:rPr>
        <w:rFonts w:ascii="Arial" w:hAnsi="Arial" w:cs="Arial"/>
        <w:sz w:val="18"/>
      </w:rPr>
      <w:fldChar w:fldCharType="end"/>
    </w:r>
  </w:p>
  <w:p w14:paraId="26F70CE9"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E80FA"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B976E" w14:textId="77777777" w:rsidR="00110AB2" w:rsidRDefault="00110AB2">
      <w:r>
        <w:separator/>
      </w:r>
    </w:p>
  </w:footnote>
  <w:footnote w:type="continuationSeparator" w:id="0">
    <w:p w14:paraId="6B9CC785" w14:textId="77777777" w:rsidR="00110AB2" w:rsidRDefault="00110A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1CAE0" w14:textId="307CBD19" w:rsidR="00D176CF" w:rsidRDefault="00CD600A" w:rsidP="00CD165D">
    <w:pPr>
      <w:pStyle w:val="Header"/>
      <w:jc w:val="center"/>
      <w:rPr>
        <w:sz w:val="32"/>
      </w:rPr>
    </w:pPr>
    <w:r>
      <w:rPr>
        <w:sz w:val="32"/>
      </w:rPr>
      <w:t>PGRR Comments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1F7A17"/>
    <w:multiLevelType w:val="hybridMultilevel"/>
    <w:tmpl w:val="1576B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7E19D7"/>
    <w:multiLevelType w:val="hybridMultilevel"/>
    <w:tmpl w:val="2626F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764120F"/>
    <w:multiLevelType w:val="hybridMultilevel"/>
    <w:tmpl w:val="D5166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188985857">
    <w:abstractNumId w:val="0"/>
  </w:num>
  <w:num w:numId="2" w16cid:durableId="2090618868">
    <w:abstractNumId w:val="13"/>
  </w:num>
  <w:num w:numId="3" w16cid:durableId="99568497">
    <w:abstractNumId w:val="15"/>
  </w:num>
  <w:num w:numId="4" w16cid:durableId="1414621831">
    <w:abstractNumId w:val="1"/>
  </w:num>
  <w:num w:numId="5" w16cid:durableId="482158926">
    <w:abstractNumId w:val="9"/>
  </w:num>
  <w:num w:numId="6" w16cid:durableId="178542233">
    <w:abstractNumId w:val="9"/>
  </w:num>
  <w:num w:numId="7" w16cid:durableId="623655064">
    <w:abstractNumId w:val="9"/>
  </w:num>
  <w:num w:numId="8" w16cid:durableId="847252445">
    <w:abstractNumId w:val="9"/>
  </w:num>
  <w:num w:numId="9" w16cid:durableId="1055740360">
    <w:abstractNumId w:val="9"/>
  </w:num>
  <w:num w:numId="10" w16cid:durableId="1801268399">
    <w:abstractNumId w:val="9"/>
  </w:num>
  <w:num w:numId="11" w16cid:durableId="2125146748">
    <w:abstractNumId w:val="9"/>
  </w:num>
  <w:num w:numId="12" w16cid:durableId="91440609">
    <w:abstractNumId w:val="9"/>
  </w:num>
  <w:num w:numId="13" w16cid:durableId="1858810934">
    <w:abstractNumId w:val="9"/>
  </w:num>
  <w:num w:numId="14" w16cid:durableId="929847472">
    <w:abstractNumId w:val="4"/>
  </w:num>
  <w:num w:numId="15" w16cid:durableId="237181077">
    <w:abstractNumId w:val="8"/>
  </w:num>
  <w:num w:numId="16" w16cid:durableId="1037581484">
    <w:abstractNumId w:val="11"/>
  </w:num>
  <w:num w:numId="17" w16cid:durableId="503328537">
    <w:abstractNumId w:val="12"/>
  </w:num>
  <w:num w:numId="18" w16cid:durableId="1702972741">
    <w:abstractNumId w:val="5"/>
  </w:num>
  <w:num w:numId="19" w16cid:durableId="588579804">
    <w:abstractNumId w:val="10"/>
  </w:num>
  <w:num w:numId="20" w16cid:durableId="1053429820">
    <w:abstractNumId w:val="2"/>
  </w:num>
  <w:num w:numId="21" w16cid:durableId="363946361">
    <w:abstractNumId w:val="7"/>
  </w:num>
  <w:num w:numId="22" w16cid:durableId="1674987423">
    <w:abstractNumId w:val="14"/>
  </w:num>
  <w:num w:numId="23" w16cid:durableId="1163858510">
    <w:abstractNumId w:val="6"/>
  </w:num>
  <w:num w:numId="24" w16cid:durableId="209558423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Market Rules">
    <w15:presenceInfo w15:providerId="None" w15:userId="ERCOT Market Rules"/>
  </w15:person>
  <w15:person w15:author="ERCOT 102125">
    <w15:presenceInfo w15:providerId="None" w15:userId="ERCOT 102125"/>
  </w15:person>
  <w15:person w15:author="Oncor 101525">
    <w15:presenceInfo w15:providerId="None" w15:userId="Oncor 1015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0939"/>
    <w:rsid w:val="00032F29"/>
    <w:rsid w:val="00042A42"/>
    <w:rsid w:val="00043CEE"/>
    <w:rsid w:val="000532E1"/>
    <w:rsid w:val="00060A5A"/>
    <w:rsid w:val="00064B44"/>
    <w:rsid w:val="00067FE2"/>
    <w:rsid w:val="00071325"/>
    <w:rsid w:val="0007682E"/>
    <w:rsid w:val="000B781E"/>
    <w:rsid w:val="000C333C"/>
    <w:rsid w:val="000C4346"/>
    <w:rsid w:val="000C613B"/>
    <w:rsid w:val="000D1AC0"/>
    <w:rsid w:val="000D1AEB"/>
    <w:rsid w:val="000D3E64"/>
    <w:rsid w:val="000E5EDF"/>
    <w:rsid w:val="000F13C5"/>
    <w:rsid w:val="001058A8"/>
    <w:rsid w:val="00105A36"/>
    <w:rsid w:val="001104B9"/>
    <w:rsid w:val="00110AB2"/>
    <w:rsid w:val="00114BD4"/>
    <w:rsid w:val="001250CE"/>
    <w:rsid w:val="001313B4"/>
    <w:rsid w:val="00142205"/>
    <w:rsid w:val="0014546D"/>
    <w:rsid w:val="001500D9"/>
    <w:rsid w:val="00156DB7"/>
    <w:rsid w:val="00157228"/>
    <w:rsid w:val="00160C3C"/>
    <w:rsid w:val="001723CF"/>
    <w:rsid w:val="0017772B"/>
    <w:rsid w:val="0017783C"/>
    <w:rsid w:val="0019314C"/>
    <w:rsid w:val="00194197"/>
    <w:rsid w:val="00196639"/>
    <w:rsid w:val="001C1B54"/>
    <w:rsid w:val="001C5764"/>
    <w:rsid w:val="001D4E65"/>
    <w:rsid w:val="001F38F0"/>
    <w:rsid w:val="002074A9"/>
    <w:rsid w:val="00211572"/>
    <w:rsid w:val="00214E39"/>
    <w:rsid w:val="00237430"/>
    <w:rsid w:val="00241A4F"/>
    <w:rsid w:val="00242D61"/>
    <w:rsid w:val="00250B8B"/>
    <w:rsid w:val="002749AB"/>
    <w:rsid w:val="00276A99"/>
    <w:rsid w:val="00283369"/>
    <w:rsid w:val="00285B95"/>
    <w:rsid w:val="00286AD9"/>
    <w:rsid w:val="00295F37"/>
    <w:rsid w:val="002966F3"/>
    <w:rsid w:val="00297022"/>
    <w:rsid w:val="002A4EDE"/>
    <w:rsid w:val="002B364A"/>
    <w:rsid w:val="002B4279"/>
    <w:rsid w:val="002B69F3"/>
    <w:rsid w:val="002B763A"/>
    <w:rsid w:val="002C0817"/>
    <w:rsid w:val="002D382A"/>
    <w:rsid w:val="002D41BD"/>
    <w:rsid w:val="002D7549"/>
    <w:rsid w:val="002E0C12"/>
    <w:rsid w:val="002F1EDD"/>
    <w:rsid w:val="002F241F"/>
    <w:rsid w:val="003013F2"/>
    <w:rsid w:val="003015AB"/>
    <w:rsid w:val="0030232A"/>
    <w:rsid w:val="0030694A"/>
    <w:rsid w:val="003069F4"/>
    <w:rsid w:val="00321016"/>
    <w:rsid w:val="00321179"/>
    <w:rsid w:val="00322750"/>
    <w:rsid w:val="00337B59"/>
    <w:rsid w:val="00340DA2"/>
    <w:rsid w:val="00342163"/>
    <w:rsid w:val="003554D8"/>
    <w:rsid w:val="00356DAF"/>
    <w:rsid w:val="00360920"/>
    <w:rsid w:val="00363095"/>
    <w:rsid w:val="00372E16"/>
    <w:rsid w:val="00384709"/>
    <w:rsid w:val="00385103"/>
    <w:rsid w:val="00386C35"/>
    <w:rsid w:val="003A3D77"/>
    <w:rsid w:val="003B4876"/>
    <w:rsid w:val="003B5AED"/>
    <w:rsid w:val="003C6B7B"/>
    <w:rsid w:val="003D7922"/>
    <w:rsid w:val="003D7C95"/>
    <w:rsid w:val="003F03A6"/>
    <w:rsid w:val="003F4E90"/>
    <w:rsid w:val="004135BD"/>
    <w:rsid w:val="004302A4"/>
    <w:rsid w:val="004463BA"/>
    <w:rsid w:val="004576BB"/>
    <w:rsid w:val="004822D4"/>
    <w:rsid w:val="0048411F"/>
    <w:rsid w:val="00487C0D"/>
    <w:rsid w:val="0049290B"/>
    <w:rsid w:val="004A4451"/>
    <w:rsid w:val="004B0496"/>
    <w:rsid w:val="004D2A9A"/>
    <w:rsid w:val="004D3958"/>
    <w:rsid w:val="004E3005"/>
    <w:rsid w:val="004F675A"/>
    <w:rsid w:val="005008DF"/>
    <w:rsid w:val="005045D0"/>
    <w:rsid w:val="00510142"/>
    <w:rsid w:val="00521CD0"/>
    <w:rsid w:val="005309ED"/>
    <w:rsid w:val="00534C6C"/>
    <w:rsid w:val="00536D8D"/>
    <w:rsid w:val="00542A73"/>
    <w:rsid w:val="005735B3"/>
    <w:rsid w:val="005841C0"/>
    <w:rsid w:val="00586A4B"/>
    <w:rsid w:val="0059260F"/>
    <w:rsid w:val="005933A8"/>
    <w:rsid w:val="005C49F6"/>
    <w:rsid w:val="005D0878"/>
    <w:rsid w:val="005D1D5B"/>
    <w:rsid w:val="005D4E98"/>
    <w:rsid w:val="005E1113"/>
    <w:rsid w:val="005E5074"/>
    <w:rsid w:val="005E59FF"/>
    <w:rsid w:val="005F181E"/>
    <w:rsid w:val="005F7048"/>
    <w:rsid w:val="006023CA"/>
    <w:rsid w:val="00612E4F"/>
    <w:rsid w:val="00615D5E"/>
    <w:rsid w:val="0061719C"/>
    <w:rsid w:val="00622E99"/>
    <w:rsid w:val="00624E79"/>
    <w:rsid w:val="00625214"/>
    <w:rsid w:val="00625E5D"/>
    <w:rsid w:val="006603D5"/>
    <w:rsid w:val="006636C2"/>
    <w:rsid w:val="0066370F"/>
    <w:rsid w:val="00667469"/>
    <w:rsid w:val="00692278"/>
    <w:rsid w:val="006A0784"/>
    <w:rsid w:val="006A697B"/>
    <w:rsid w:val="006B4DDE"/>
    <w:rsid w:val="006B6C3F"/>
    <w:rsid w:val="006B6FAE"/>
    <w:rsid w:val="006C6DE7"/>
    <w:rsid w:val="006C798F"/>
    <w:rsid w:val="006D4767"/>
    <w:rsid w:val="006D53B7"/>
    <w:rsid w:val="006D6E54"/>
    <w:rsid w:val="006E0B82"/>
    <w:rsid w:val="006F16EC"/>
    <w:rsid w:val="00715B5E"/>
    <w:rsid w:val="00743968"/>
    <w:rsid w:val="0074431B"/>
    <w:rsid w:val="00755E7C"/>
    <w:rsid w:val="007717F2"/>
    <w:rsid w:val="007750DB"/>
    <w:rsid w:val="00777823"/>
    <w:rsid w:val="00785415"/>
    <w:rsid w:val="00791CB9"/>
    <w:rsid w:val="00793130"/>
    <w:rsid w:val="007944F7"/>
    <w:rsid w:val="007B3233"/>
    <w:rsid w:val="007B44B6"/>
    <w:rsid w:val="007B5A42"/>
    <w:rsid w:val="007B732B"/>
    <w:rsid w:val="007C199B"/>
    <w:rsid w:val="007D3073"/>
    <w:rsid w:val="007D64B9"/>
    <w:rsid w:val="007D72D4"/>
    <w:rsid w:val="007E0452"/>
    <w:rsid w:val="007E5E16"/>
    <w:rsid w:val="007E7F40"/>
    <w:rsid w:val="007F3A7D"/>
    <w:rsid w:val="008070C0"/>
    <w:rsid w:val="008117C1"/>
    <w:rsid w:val="00811C12"/>
    <w:rsid w:val="00816C40"/>
    <w:rsid w:val="0082429A"/>
    <w:rsid w:val="00830C95"/>
    <w:rsid w:val="00845373"/>
    <w:rsid w:val="00845778"/>
    <w:rsid w:val="00860426"/>
    <w:rsid w:val="00864CE8"/>
    <w:rsid w:val="00865D2A"/>
    <w:rsid w:val="00873516"/>
    <w:rsid w:val="00881028"/>
    <w:rsid w:val="00887E28"/>
    <w:rsid w:val="00890628"/>
    <w:rsid w:val="00897FD6"/>
    <w:rsid w:val="008A1062"/>
    <w:rsid w:val="008B1414"/>
    <w:rsid w:val="008C1AC4"/>
    <w:rsid w:val="008D1A18"/>
    <w:rsid w:val="008D2D45"/>
    <w:rsid w:val="008D5C3A"/>
    <w:rsid w:val="008E6DA2"/>
    <w:rsid w:val="008F5105"/>
    <w:rsid w:val="00905F90"/>
    <w:rsid w:val="00907B1E"/>
    <w:rsid w:val="0093213C"/>
    <w:rsid w:val="00943AFD"/>
    <w:rsid w:val="009473DD"/>
    <w:rsid w:val="00963379"/>
    <w:rsid w:val="00963A51"/>
    <w:rsid w:val="00975744"/>
    <w:rsid w:val="009767BC"/>
    <w:rsid w:val="00983B6E"/>
    <w:rsid w:val="009936F8"/>
    <w:rsid w:val="00993A6F"/>
    <w:rsid w:val="009953D7"/>
    <w:rsid w:val="009A3772"/>
    <w:rsid w:val="009B1A5D"/>
    <w:rsid w:val="009B43F3"/>
    <w:rsid w:val="009C6841"/>
    <w:rsid w:val="009D17F0"/>
    <w:rsid w:val="009E272A"/>
    <w:rsid w:val="009F37CF"/>
    <w:rsid w:val="00A054D3"/>
    <w:rsid w:val="00A157D0"/>
    <w:rsid w:val="00A30D5A"/>
    <w:rsid w:val="00A32CB5"/>
    <w:rsid w:val="00A35DE3"/>
    <w:rsid w:val="00A42796"/>
    <w:rsid w:val="00A5136A"/>
    <w:rsid w:val="00A5311D"/>
    <w:rsid w:val="00A53736"/>
    <w:rsid w:val="00A601F5"/>
    <w:rsid w:val="00A73E91"/>
    <w:rsid w:val="00A842BE"/>
    <w:rsid w:val="00A85DAA"/>
    <w:rsid w:val="00A92ED2"/>
    <w:rsid w:val="00A93981"/>
    <w:rsid w:val="00AD3B58"/>
    <w:rsid w:val="00AE19BD"/>
    <w:rsid w:val="00AF56C6"/>
    <w:rsid w:val="00B01921"/>
    <w:rsid w:val="00B02589"/>
    <w:rsid w:val="00B02F22"/>
    <w:rsid w:val="00B032E8"/>
    <w:rsid w:val="00B052FB"/>
    <w:rsid w:val="00B33E23"/>
    <w:rsid w:val="00B42116"/>
    <w:rsid w:val="00B57F96"/>
    <w:rsid w:val="00B67892"/>
    <w:rsid w:val="00B70A8E"/>
    <w:rsid w:val="00B76D4A"/>
    <w:rsid w:val="00B77D47"/>
    <w:rsid w:val="00B82B2C"/>
    <w:rsid w:val="00B92FC6"/>
    <w:rsid w:val="00B934B3"/>
    <w:rsid w:val="00B935FE"/>
    <w:rsid w:val="00BA31B1"/>
    <w:rsid w:val="00BA4D33"/>
    <w:rsid w:val="00BA5648"/>
    <w:rsid w:val="00BC2737"/>
    <w:rsid w:val="00BC2D06"/>
    <w:rsid w:val="00BC67BA"/>
    <w:rsid w:val="00BF19E6"/>
    <w:rsid w:val="00BF75DA"/>
    <w:rsid w:val="00C00D84"/>
    <w:rsid w:val="00C0190D"/>
    <w:rsid w:val="00C47BD4"/>
    <w:rsid w:val="00C504EE"/>
    <w:rsid w:val="00C5470A"/>
    <w:rsid w:val="00C744EB"/>
    <w:rsid w:val="00C76886"/>
    <w:rsid w:val="00C76A2C"/>
    <w:rsid w:val="00C82F9D"/>
    <w:rsid w:val="00C90702"/>
    <w:rsid w:val="00C9072E"/>
    <w:rsid w:val="00C917FF"/>
    <w:rsid w:val="00C9766A"/>
    <w:rsid w:val="00CA1FBB"/>
    <w:rsid w:val="00CA699C"/>
    <w:rsid w:val="00CB195E"/>
    <w:rsid w:val="00CC4F39"/>
    <w:rsid w:val="00CD165D"/>
    <w:rsid w:val="00CD544C"/>
    <w:rsid w:val="00CD600A"/>
    <w:rsid w:val="00CD6EA1"/>
    <w:rsid w:val="00CE5929"/>
    <w:rsid w:val="00CE5EE5"/>
    <w:rsid w:val="00CF4256"/>
    <w:rsid w:val="00D04FE8"/>
    <w:rsid w:val="00D07048"/>
    <w:rsid w:val="00D158D9"/>
    <w:rsid w:val="00D15911"/>
    <w:rsid w:val="00D176CF"/>
    <w:rsid w:val="00D271E3"/>
    <w:rsid w:val="00D30F69"/>
    <w:rsid w:val="00D3242B"/>
    <w:rsid w:val="00D47A80"/>
    <w:rsid w:val="00D5181E"/>
    <w:rsid w:val="00D51B25"/>
    <w:rsid w:val="00D53E8D"/>
    <w:rsid w:val="00D56ED3"/>
    <w:rsid w:val="00D60086"/>
    <w:rsid w:val="00D601F0"/>
    <w:rsid w:val="00D61F38"/>
    <w:rsid w:val="00D721C7"/>
    <w:rsid w:val="00D72DE8"/>
    <w:rsid w:val="00D85807"/>
    <w:rsid w:val="00D87349"/>
    <w:rsid w:val="00D91EE9"/>
    <w:rsid w:val="00D97220"/>
    <w:rsid w:val="00D9794B"/>
    <w:rsid w:val="00DA41C9"/>
    <w:rsid w:val="00DB385F"/>
    <w:rsid w:val="00DF0FB9"/>
    <w:rsid w:val="00E02C56"/>
    <w:rsid w:val="00E04299"/>
    <w:rsid w:val="00E048BD"/>
    <w:rsid w:val="00E0553E"/>
    <w:rsid w:val="00E1028C"/>
    <w:rsid w:val="00E14116"/>
    <w:rsid w:val="00E14D47"/>
    <w:rsid w:val="00E1641C"/>
    <w:rsid w:val="00E21238"/>
    <w:rsid w:val="00E2308A"/>
    <w:rsid w:val="00E26708"/>
    <w:rsid w:val="00E34958"/>
    <w:rsid w:val="00E37AB0"/>
    <w:rsid w:val="00E45043"/>
    <w:rsid w:val="00E46687"/>
    <w:rsid w:val="00E46B10"/>
    <w:rsid w:val="00E705E2"/>
    <w:rsid w:val="00E71C39"/>
    <w:rsid w:val="00E84881"/>
    <w:rsid w:val="00E90EDC"/>
    <w:rsid w:val="00EA56E6"/>
    <w:rsid w:val="00EB1F03"/>
    <w:rsid w:val="00EC335F"/>
    <w:rsid w:val="00EC450B"/>
    <w:rsid w:val="00EC48FB"/>
    <w:rsid w:val="00ED014B"/>
    <w:rsid w:val="00ED6543"/>
    <w:rsid w:val="00EE3D50"/>
    <w:rsid w:val="00EF232A"/>
    <w:rsid w:val="00F02E24"/>
    <w:rsid w:val="00F05A69"/>
    <w:rsid w:val="00F05CD2"/>
    <w:rsid w:val="00F1080A"/>
    <w:rsid w:val="00F157B4"/>
    <w:rsid w:val="00F17FE9"/>
    <w:rsid w:val="00F43FFD"/>
    <w:rsid w:val="00F44236"/>
    <w:rsid w:val="00F4441F"/>
    <w:rsid w:val="00F51743"/>
    <w:rsid w:val="00F51924"/>
    <w:rsid w:val="00F52517"/>
    <w:rsid w:val="00F57CE2"/>
    <w:rsid w:val="00F60541"/>
    <w:rsid w:val="00F7289C"/>
    <w:rsid w:val="00F9098A"/>
    <w:rsid w:val="00FA57B2"/>
    <w:rsid w:val="00FA67A2"/>
    <w:rsid w:val="00FA778C"/>
    <w:rsid w:val="00FB1928"/>
    <w:rsid w:val="00FB1960"/>
    <w:rsid w:val="00FB509B"/>
    <w:rsid w:val="00FB654D"/>
    <w:rsid w:val="00FC1986"/>
    <w:rsid w:val="00FC3D4B"/>
    <w:rsid w:val="00FC6312"/>
    <w:rsid w:val="00FD1EA5"/>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5412C"/>
  <w15:chartTrackingRefBased/>
  <w15:docId w15:val="{08792352-4614-4F26-83E8-19194D9D3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paragraph" w:customStyle="1" w:styleId="normalarial0">
    <w:name w:val="normalarial"/>
    <w:basedOn w:val="Normal"/>
    <w:rsid w:val="00F60541"/>
    <w:pPr>
      <w:spacing w:before="100" w:beforeAutospacing="1" w:after="100" w:afterAutospacing="1"/>
    </w:pPr>
  </w:style>
  <w:style w:type="character" w:customStyle="1" w:styleId="CommentTextChar">
    <w:name w:val="Comment Text Char"/>
    <w:basedOn w:val="DefaultParagraphFont"/>
    <w:link w:val="CommentText"/>
    <w:uiPriority w:val="99"/>
    <w:semiHidden/>
    <w:rsid w:val="00F60541"/>
  </w:style>
  <w:style w:type="character" w:styleId="UnresolvedMention">
    <w:name w:val="Unresolved Mention"/>
    <w:basedOn w:val="DefaultParagraphFont"/>
    <w:uiPriority w:val="99"/>
    <w:semiHidden/>
    <w:unhideWhenUsed/>
    <w:rsid w:val="00CA1FBB"/>
    <w:rPr>
      <w:color w:val="605E5C"/>
      <w:shd w:val="clear" w:color="auto" w:fill="E1DFDD"/>
    </w:rPr>
  </w:style>
  <w:style w:type="character" w:customStyle="1" w:styleId="HeaderChar">
    <w:name w:val="Header Char"/>
    <w:link w:val="Header"/>
    <w:rsid w:val="00142205"/>
    <w:rPr>
      <w:rFonts w:ascii="Arial" w:hAnsi="Arial"/>
      <w:b/>
      <w:bCs/>
      <w:sz w:val="24"/>
      <w:szCs w:val="24"/>
    </w:rPr>
  </w:style>
  <w:style w:type="character" w:customStyle="1" w:styleId="H3Char">
    <w:name w:val="H3 Char"/>
    <w:link w:val="H3"/>
    <w:rsid w:val="00F57CE2"/>
    <w:rPr>
      <w:b/>
      <w:bCs/>
      <w:i/>
      <w:sz w:val="24"/>
    </w:rPr>
  </w:style>
  <w:style w:type="paragraph" w:customStyle="1" w:styleId="BodyTextNumbered">
    <w:name w:val="Body Text Numbered"/>
    <w:basedOn w:val="BodyText"/>
    <w:link w:val="BodyTextNumberedChar1"/>
    <w:rsid w:val="00F57CE2"/>
    <w:pPr>
      <w:ind w:left="720" w:hanging="720"/>
    </w:pPr>
    <w:rPr>
      <w:iCs/>
      <w:szCs w:val="20"/>
    </w:rPr>
  </w:style>
  <w:style w:type="character" w:customStyle="1" w:styleId="BodyTextNumberedChar1">
    <w:name w:val="Body Text Numbered Char1"/>
    <w:link w:val="BodyTextNumbered"/>
    <w:rsid w:val="00F57CE2"/>
    <w:rPr>
      <w:iCs/>
      <w:sz w:val="24"/>
    </w:rPr>
  </w:style>
  <w:style w:type="paragraph" w:customStyle="1" w:styleId="TableText">
    <w:name w:val="Table Text"/>
    <w:basedOn w:val="Normal"/>
    <w:rsid w:val="00321179"/>
  </w:style>
  <w:style w:type="paragraph" w:styleId="ListParagraph">
    <w:name w:val="List Paragraph"/>
    <w:basedOn w:val="Normal"/>
    <w:uiPriority w:val="34"/>
    <w:qFormat/>
    <w:rsid w:val="00EE3D50"/>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01566">
      <w:bodyDiv w:val="1"/>
      <w:marLeft w:val="0"/>
      <w:marRight w:val="0"/>
      <w:marTop w:val="0"/>
      <w:marBottom w:val="0"/>
      <w:divBdr>
        <w:top w:val="none" w:sz="0" w:space="0" w:color="auto"/>
        <w:left w:val="none" w:sz="0" w:space="0" w:color="auto"/>
        <w:bottom w:val="none" w:sz="0" w:space="0" w:color="auto"/>
        <w:right w:val="none" w:sz="0" w:space="0" w:color="auto"/>
      </w:divBdr>
      <w:divsChild>
        <w:div w:id="1503164444">
          <w:marLeft w:val="0"/>
          <w:marRight w:val="0"/>
          <w:marTop w:val="0"/>
          <w:marBottom w:val="0"/>
          <w:divBdr>
            <w:top w:val="none" w:sz="0" w:space="0" w:color="auto"/>
            <w:left w:val="none" w:sz="0" w:space="0" w:color="auto"/>
            <w:bottom w:val="none" w:sz="0" w:space="0" w:color="auto"/>
            <w:right w:val="none" w:sz="0" w:space="0" w:color="auto"/>
          </w:divBdr>
        </w:div>
      </w:divsChild>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029065804">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74259312">
      <w:bodyDiv w:val="1"/>
      <w:marLeft w:val="0"/>
      <w:marRight w:val="0"/>
      <w:marTop w:val="0"/>
      <w:marBottom w:val="0"/>
      <w:divBdr>
        <w:top w:val="none" w:sz="0" w:space="0" w:color="auto"/>
        <w:left w:val="none" w:sz="0" w:space="0" w:color="auto"/>
        <w:bottom w:val="none" w:sz="0" w:space="0" w:color="auto"/>
        <w:right w:val="none" w:sz="0" w:space="0" w:color="auto"/>
      </w:divBdr>
    </w:div>
    <w:div w:id="1739087533">
      <w:bodyDiv w:val="1"/>
      <w:marLeft w:val="0"/>
      <w:marRight w:val="0"/>
      <w:marTop w:val="0"/>
      <w:marBottom w:val="0"/>
      <w:divBdr>
        <w:top w:val="none" w:sz="0" w:space="0" w:color="auto"/>
        <w:left w:val="none" w:sz="0" w:space="0" w:color="auto"/>
        <w:bottom w:val="none" w:sz="0" w:space="0" w:color="auto"/>
        <w:right w:val="none" w:sz="0" w:space="0" w:color="auto"/>
      </w:divBdr>
    </w:div>
    <w:div w:id="1943223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PGRR127"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ameson.Haesler@ercot.com" TargetMode="External"/><Relationship Id="rId4" Type="http://schemas.openxmlformats.org/officeDocument/2006/relationships/settings" Target="settings.xml"/><Relationship Id="rId9" Type="http://schemas.openxmlformats.org/officeDocument/2006/relationships/hyperlink" Target="mailto:Ping.Yan@ercot.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69B4A-1A4E-4826-9FFD-E64FB156E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4024</Words>
  <Characters>23568</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27537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2025-10-21T21:21:00Z</dcterms:created>
  <dcterms:modified xsi:type="dcterms:W3CDTF">2025-10-21T21:21:00Z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2023-12-27T17:27:57Z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e9e24716-fa7d-469d-a341-e7747804bdba</vt:lpwstr>
  </property>
  <property fmtid="{D5CDD505-2E9C-101B-9397-08002B2CF9AE}" pid="8" name="MSIP_Label_7084cbda-52b8-46fb-a7b7-cb5bd465ed85_ContentBits">
    <vt:lpwstr>0</vt:lpwstr>
  </property>
</Properties>
</file>